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BFF8DB" wp14:editId="43BAB862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D4064BC" wp14:editId="5A65780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1BAAEF1" wp14:editId="71D5F37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D2272">
            <w:rPr>
              <w:rFonts w:eastAsia="Times New Roman" w:cs="Times New Roman"/>
              <w:b/>
              <w:sz w:val="40"/>
              <w:szCs w:val="20"/>
            </w:rPr>
            <w:t>12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Gombosová Erika" w:date="2015-11-27T12:47:00Z">
            <w:r w:rsidR="008A7DBF" w:rsidDel="00FF1AE4">
              <w:rPr>
                <w:rFonts w:eastAsia="Times New Roman" w:cs="Times New Roman"/>
                <w:b/>
                <w:sz w:val="32"/>
                <w:szCs w:val="32"/>
              </w:rPr>
              <w:delText>1</w:delText>
            </w:r>
          </w:del>
          <w:ins w:id="1" w:author="Gombosová Erika" w:date="2015-11-27T12:47:00Z">
            <w:r w:rsidR="00FF1AE4">
              <w:rPr>
                <w:rFonts w:eastAsia="Times New Roman" w:cs="Times New Roman"/>
                <w:b/>
                <w:sz w:val="32"/>
                <w:szCs w:val="32"/>
              </w:rPr>
              <w:t>2</w:t>
            </w:r>
          </w:ins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bookmarkStart w:id="2" w:name="_GoBack"/>
      <w:bookmarkEnd w:id="2"/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E14F36" w:rsidP="00977107">
            <w:pPr>
              <w:pStyle w:val="Hlavika"/>
            </w:pPr>
            <w:ins w:id="3" w:author="Gombosová Erika" w:date="2016-01-04T10:35:00Z">
              <w:r>
                <w:t>Č</w:t>
              </w:r>
            </w:ins>
            <w:ins w:id="4" w:author="Gombosová Erika" w:date="2015-12-07T15:28:00Z">
              <w:r w:rsidR="005214DA">
                <w:t>iastkov</w:t>
              </w:r>
            </w:ins>
            <w:ins w:id="5" w:author="Gombosová Erika" w:date="2016-01-04T10:35:00Z">
              <w:r>
                <w:t>á správa z</w:t>
              </w:r>
            </w:ins>
            <w:ins w:id="6" w:author="Gombosová Erika" w:date="2015-12-07T15:28:00Z">
              <w:r w:rsidR="005214DA">
                <w:t xml:space="preserve"> kontroly/</w:t>
              </w:r>
            </w:ins>
            <w:r w:rsidR="008851D6">
              <w:t>Správa</w:t>
            </w:r>
            <w:r w:rsidR="008A21A6">
              <w:t xml:space="preserve"> z kontroly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6D14F4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A93D0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263C3A29A6324446BCABC39919E2F71B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A33051" w:rsidRDefault="005D209C" w:rsidP="00333C5E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rPr>
                    <w:szCs w:val="20"/>
                  </w:rPr>
                </w:pPr>
                <w:del w:id="7" w:author="Tibor Barna" w:date="2015-12-17T09:02:00Z">
                  <w:r w:rsidRPr="00333C5E" w:rsidDel="00333C5E">
                    <w:rPr>
                      <w:szCs w:val="20"/>
                    </w:rPr>
                    <w:delText>17.12.2014</w:delText>
                  </w:r>
                </w:del>
                <w:ins w:id="8" w:author="Tibor Barna" w:date="2016-02-11T11:11:00Z">
                  <w:r w:rsidR="001A6C39">
                    <w:rPr>
                      <w:szCs w:val="20"/>
                    </w:rPr>
                    <w:t>11.02.2016</w:t>
                  </w:r>
                </w:ins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817772964"/>
              <w:placeholder>
                <w:docPart w:val="F52D3708BE514BD0A363E937545E4A7C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5D209C" w:rsidRDefault="005D209C" w:rsidP="005D209C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9" w:author="Tibor Barna" w:date="2016-02-11T11:11:00Z">
                  <w:r w:rsidDel="001A6C39">
                    <w:rPr>
                      <w:szCs w:val="20"/>
                    </w:rPr>
                    <w:delText>17.12.2014</w:delText>
                  </w:r>
                </w:del>
                <w:ins w:id="10" w:author="Gombosová Erika" w:date="2015-11-27T12:48:00Z">
                  <w:del w:id="11" w:author="Tibor Barna" w:date="2016-02-11T11:11:00Z">
                    <w:r w:rsidR="00FF1AE4" w:rsidDel="001A6C39">
                      <w:rPr>
                        <w:szCs w:val="20"/>
                      </w:rPr>
                      <w:delText>01.01.2016</w:delText>
                    </w:r>
                  </w:del>
                </w:ins>
                <w:ins w:id="12" w:author="Tibor Barna" w:date="2016-02-11T11:11:00Z">
                  <w:r w:rsidR="001A6C39">
                    <w:rPr>
                      <w:szCs w:val="20"/>
                    </w:rPr>
                    <w:t>11.02.2016</w:t>
                  </w:r>
                </w:ins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  <w:shd w:val="clear" w:color="auto" w:fill="B2A1C7" w:themeFill="accent4" w:themeFillTint="99"/>
          </w:tcPr>
          <w:p w:rsidR="003E1630" w:rsidRPr="003E1630" w:rsidRDefault="003E1630" w:rsidP="00E14F36">
            <w:pPr>
              <w:pStyle w:val="Nzov"/>
              <w:jc w:val="center"/>
            </w:pPr>
            <w:del w:id="13" w:author="Gombosová Erika" w:date="2016-01-04T10:35:00Z">
              <w:r w:rsidRPr="003E1630" w:rsidDel="00E14F36">
                <w:lastRenderedPageBreak/>
                <w:delText>S</w:delText>
              </w:r>
            </w:del>
            <w:del w:id="14" w:author="Gombosová Erika" w:date="2016-01-04T10:36:00Z">
              <w:r w:rsidRPr="003E1630" w:rsidDel="00E14F36">
                <w:delText>práva z</w:delText>
              </w:r>
            </w:del>
            <w:customXmlInsRangeStart w:id="15" w:author="Gombosová Erika" w:date="2015-12-07T15:34:00Z"/>
            <w:sdt>
              <w:sdtPr>
                <w:id w:val="-1182198963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á správa z kontroly" w:value="Čiastková správa z kontroly"/>
                  <w:listItem w:displayText="Správa z kontroly" w:value="Správa z kontroly"/>
                </w:comboBox>
              </w:sdtPr>
              <w:sdtEndPr/>
              <w:sdtContent>
                <w:customXmlInsRangeEnd w:id="15"/>
                <w:ins w:id="16" w:author="Gombosová Erika" w:date="2015-12-11T08:12:00Z">
                  <w:r w:rsidR="000B085D" w:rsidRPr="000D24DB">
                    <w:rPr>
                      <w:rStyle w:val="Textzstupnhosymbolu"/>
                    </w:rPr>
                    <w:t>Vyberte položku.</w:t>
                  </w:r>
                </w:ins>
                <w:customXmlInsRangeStart w:id="17" w:author="Gombosová Erika" w:date="2015-12-07T15:34:00Z"/>
              </w:sdtContent>
            </w:sdt>
            <w:customXmlInsRangeEnd w:id="17"/>
            <w:del w:id="18" w:author="Gombosová Erika" w:date="2015-12-07T15:28:00Z">
              <w:r w:rsidRPr="003E1630" w:rsidDel="005214DA">
                <w:delText> </w:delText>
              </w:r>
            </w:del>
            <w:del w:id="19" w:author="Gombosová Erika" w:date="2015-12-07T15:35:00Z">
              <w:r w:rsidRPr="003E1630" w:rsidDel="00411F1A">
                <w:delText>kontroly</w:delText>
              </w:r>
            </w:del>
            <w:r w:rsidRPr="003E1630">
              <w:t xml:space="preserve"> </w:t>
            </w:r>
          </w:p>
        </w:tc>
      </w:tr>
    </w:tbl>
    <w:p w:rsidR="008A21A6" w:rsidRDefault="008A21A6" w:rsidP="008A21A6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ins w:id="20" w:author="Gombosová Erika" w:date="2015-11-27T12:48:00Z">
        <w:r w:rsidR="00FF1AE4">
          <w:rPr>
            <w:sz w:val="20"/>
            <w:szCs w:val="20"/>
          </w:rPr>
          <w:t>22 ods. 1</w:t>
        </w:r>
      </w:ins>
      <w:del w:id="21" w:author="Gombosová Erika" w:date="2015-11-27T12:48:00Z">
        <w:r w:rsidDel="00FF1AE4">
          <w:rPr>
            <w:sz w:val="20"/>
            <w:szCs w:val="20"/>
          </w:rPr>
          <w:delText>9b</w:delText>
        </w:r>
      </w:del>
      <w:del w:id="22" w:author="Gombosová Erika" w:date="2015-11-27T12:50:00Z">
        <w:r w:rsidDel="00FF1AE4">
          <w:rPr>
            <w:sz w:val="20"/>
            <w:szCs w:val="20"/>
          </w:rPr>
          <w:delText xml:space="preserve"> a § 9c</w:delText>
        </w:r>
      </w:del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ins w:id="23" w:author="Gombosová Erika" w:date="2015-12-11T08:12:00Z">
        <w:r w:rsidR="000B085D" w:rsidRPr="000B085D">
          <w:rPr>
            <w:sz w:val="20"/>
            <w:szCs w:val="20"/>
          </w:rPr>
          <w:t>357</w:t>
        </w:r>
      </w:ins>
      <w:del w:id="24" w:author="Gombosová Erika" w:date="2015-11-27T12:50:00Z">
        <w:r w:rsidRPr="00151E30" w:rsidDel="00FF1AE4">
          <w:rPr>
            <w:sz w:val="20"/>
            <w:szCs w:val="20"/>
          </w:rPr>
          <w:delText>502</w:delText>
        </w:r>
      </w:del>
      <w:del w:id="25" w:author="Gombosová Erika" w:date="2015-12-11T08:14:00Z">
        <w:r w:rsidRPr="000B085D" w:rsidDel="000B085D">
          <w:rPr>
            <w:sz w:val="20"/>
            <w:szCs w:val="20"/>
          </w:rPr>
          <w:delText>/</w:delText>
        </w:r>
      </w:del>
      <w:ins w:id="26" w:author="Gombosová Erika" w:date="2015-12-11T08:14:00Z">
        <w:r w:rsidR="000B085D" w:rsidRPr="000B085D">
          <w:rPr>
            <w:sz w:val="20"/>
            <w:szCs w:val="20"/>
            <w:rPrChange w:id="27" w:author="Gombosová Erika" w:date="2015-12-11T08:14:00Z">
              <w:rPr>
                <w:sz w:val="20"/>
                <w:szCs w:val="20"/>
                <w:shd w:val="clear" w:color="auto" w:fill="FFFFFF" w:themeFill="background1"/>
              </w:rPr>
            </w:rPrChange>
          </w:rPr>
          <w:t>/</w:t>
        </w:r>
      </w:ins>
      <w:r w:rsidRPr="005B7546">
        <w:rPr>
          <w:sz w:val="20"/>
          <w:szCs w:val="20"/>
        </w:rPr>
        <w:t>20</w:t>
      </w:r>
      <w:ins w:id="28" w:author="Gombosová Erika" w:date="2015-11-27T12:50:00Z">
        <w:r w:rsidR="00FF1AE4">
          <w:rPr>
            <w:sz w:val="20"/>
            <w:szCs w:val="20"/>
          </w:rPr>
          <w:t>15</w:t>
        </w:r>
      </w:ins>
      <w:del w:id="29" w:author="Gombosová Erika" w:date="2015-11-27T12:50:00Z">
        <w:r w:rsidRPr="005B7546" w:rsidDel="00FF1AE4">
          <w:rPr>
            <w:sz w:val="20"/>
            <w:szCs w:val="20"/>
          </w:rPr>
          <w:delText>01</w:delText>
        </w:r>
      </w:del>
      <w:r w:rsidRPr="005B7546">
        <w:rPr>
          <w:sz w:val="20"/>
          <w:szCs w:val="20"/>
        </w:rPr>
        <w:t xml:space="preserve"> Z. z. o finančnej kontrole a </w:t>
      </w:r>
      <w:del w:id="30" w:author="Gombosová Erika" w:date="2015-11-27T12:50:00Z">
        <w:r w:rsidRPr="005B7546" w:rsidDel="00FF1AE4">
          <w:rPr>
            <w:sz w:val="20"/>
            <w:szCs w:val="20"/>
          </w:rPr>
          <w:delText>vnútornom</w:delText>
        </w:r>
      </w:del>
      <w:r w:rsidRPr="005B7546">
        <w:rPr>
          <w:sz w:val="20"/>
          <w:szCs w:val="20"/>
        </w:rPr>
        <w:t xml:space="preserve"> audite a o zmene a doplnení niektorých zákonov</w:t>
      </w:r>
      <w:r>
        <w:rPr>
          <w:sz w:val="20"/>
          <w:szCs w:val="20"/>
        </w:rPr>
        <w:t xml:space="preserve"> </w:t>
      </w:r>
      <w:del w:id="31" w:author="Gombosová Erika" w:date="2015-11-27T12:51:00Z">
        <w:r w:rsidDel="00FF1AE4">
          <w:rPr>
            <w:sz w:val="20"/>
            <w:szCs w:val="20"/>
          </w:rPr>
          <w:delText>v znení neskorších predpisov</w:delText>
        </w:r>
      </w:del>
      <w:r>
        <w:rPr>
          <w:sz w:val="20"/>
          <w:szCs w:val="20"/>
        </w:rPr>
        <w:t xml:space="preserve"> (ďalej len „zákon o finančnej kontrole“) a 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p w:rsidR="00F039C2" w:rsidRPr="00F039C2" w:rsidRDefault="00F039C2" w:rsidP="00F039C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Identifikačné údaje projektu</w:t>
            </w: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Fond: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Operačný program: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Prioritná os: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Názov projektu: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ITMS kód projektu:</w:t>
            </w:r>
          </w:p>
          <w:p w:rsidR="003E1630" w:rsidRPr="0080301B" w:rsidRDefault="003E1630" w:rsidP="00DD76E0"/>
        </w:tc>
      </w:tr>
      <w:tr w:rsidR="003E1630" w:rsidRPr="003E1630" w:rsidTr="003E1630">
        <w:tc>
          <w:tcPr>
            <w:tcW w:w="9212" w:type="dxa"/>
          </w:tcPr>
          <w:p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Dátum účinnosti zmluvy o poskytnutí NFP</w:t>
            </w:r>
            <w:ins w:id="32" w:author="Gombosová Erika" w:date="2016-01-05T10:00:00Z">
              <w:r w:rsidR="00D87881">
                <w:rPr>
                  <w:b/>
                </w:rPr>
                <w:t>/</w:t>
              </w:r>
              <w:r w:rsidR="00D87881">
                <w:t xml:space="preserve"> </w:t>
              </w:r>
              <w:r w:rsidR="00D87881" w:rsidRPr="00D87881">
                <w:rPr>
                  <w:b/>
                </w:rPr>
                <w:t>Právoplatnosť rozhodnutia o schválení žiadosti o NFP</w:t>
              </w:r>
            </w:ins>
            <w:r w:rsidRPr="003E1630">
              <w:rPr>
                <w:b/>
              </w:rPr>
              <w:t>:</w:t>
            </w:r>
          </w:p>
          <w:p w:rsidR="003E1630" w:rsidRPr="0080301B" w:rsidRDefault="003E1630" w:rsidP="00DD76E0"/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Identifikácia riadiaceho orgánu vykonávajúceho kontrolu</w:t>
            </w: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</w:tcPr>
          <w:p w:rsidR="003E1630" w:rsidRDefault="003E1630" w:rsidP="00FE7D4E">
            <w:pPr>
              <w:rPr>
                <w:b/>
              </w:rPr>
            </w:pPr>
            <w:r w:rsidRPr="003E1630">
              <w:rPr>
                <w:b/>
              </w:rPr>
              <w:t>Názov riadiaceho orgánu:</w:t>
            </w:r>
          </w:p>
          <w:p w:rsidR="003E1630" w:rsidRPr="0080301B" w:rsidRDefault="003E1630" w:rsidP="00FE7D4E"/>
        </w:tc>
      </w:tr>
      <w:tr w:rsidR="003E1630" w:rsidRPr="003E1630" w:rsidTr="003E1630">
        <w:tc>
          <w:tcPr>
            <w:tcW w:w="9212" w:type="dxa"/>
          </w:tcPr>
          <w:p w:rsidR="003E1630" w:rsidRDefault="003E1630" w:rsidP="00FE7D4E">
            <w:pPr>
              <w:rPr>
                <w:b/>
              </w:rPr>
            </w:pPr>
            <w:r w:rsidRPr="003E1630">
              <w:rPr>
                <w:b/>
              </w:rPr>
              <w:t>Sídlo riadiaceho orgánu:</w:t>
            </w:r>
          </w:p>
          <w:p w:rsidR="003E1630" w:rsidRPr="0080301B" w:rsidRDefault="003E1630" w:rsidP="00FE7D4E"/>
        </w:tc>
      </w:tr>
      <w:tr w:rsidR="003170D5" w:rsidRPr="003E1630" w:rsidTr="003E1630">
        <w:tc>
          <w:tcPr>
            <w:tcW w:w="9212" w:type="dxa"/>
          </w:tcPr>
          <w:p w:rsidR="003170D5" w:rsidRDefault="003170D5" w:rsidP="00F039C2">
            <w:pPr>
              <w:rPr>
                <w:b/>
              </w:rPr>
            </w:pPr>
            <w:r>
              <w:rPr>
                <w:b/>
              </w:rPr>
              <w:t>Zamestnanci riadiaceho orgánu</w:t>
            </w:r>
            <w:r>
              <w:rPr>
                <w:rStyle w:val="Odkaznapoznmkupodiarou"/>
                <w:b/>
              </w:rPr>
              <w:footnoteReference w:id="1"/>
            </w:r>
            <w:r>
              <w:rPr>
                <w:b/>
              </w:rPr>
              <w:t xml:space="preserve">: </w:t>
            </w:r>
          </w:p>
          <w:p w:rsidR="00DA3BE2" w:rsidRPr="00DA3BE2" w:rsidRDefault="00DA3BE2" w:rsidP="00F039C2"/>
        </w:tc>
      </w:tr>
      <w:tr w:rsidR="00F039C2" w:rsidRPr="003E1630" w:rsidTr="003E1630">
        <w:tc>
          <w:tcPr>
            <w:tcW w:w="9212" w:type="dxa"/>
          </w:tcPr>
          <w:p w:rsidR="00F039C2" w:rsidRDefault="00F039C2" w:rsidP="00F039C2">
            <w:pPr>
              <w:rPr>
                <w:b/>
              </w:rPr>
            </w:pPr>
            <w:r w:rsidRPr="003E1630">
              <w:rPr>
                <w:b/>
              </w:rPr>
              <w:t>Prizvaná osoba</w:t>
            </w:r>
            <w:r w:rsidRPr="003E1630">
              <w:rPr>
                <w:rStyle w:val="Odkaznapoznmkupodiarou"/>
                <w:b/>
              </w:rPr>
              <w:footnoteReference w:id="2"/>
            </w:r>
            <w:r w:rsidRPr="003E1630">
              <w:rPr>
                <w:b/>
              </w:rPr>
              <w:t xml:space="preserve"> (ak je relevantné):</w:t>
            </w:r>
          </w:p>
          <w:p w:rsidR="00F039C2" w:rsidRPr="003E1630" w:rsidRDefault="00F039C2" w:rsidP="00FE7D4E">
            <w:pPr>
              <w:rPr>
                <w:b/>
              </w:rPr>
            </w:pP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7312BF">
            <w:pPr>
              <w:rPr>
                <w:b/>
              </w:rPr>
            </w:pPr>
            <w:r>
              <w:rPr>
                <w:b/>
              </w:rPr>
              <w:t>Identifikácia ko</w:t>
            </w:r>
            <w:r w:rsidR="00E7319E">
              <w:rPr>
                <w:b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3E1630" w:rsidRPr="003E1630" w:rsidTr="003E1630">
        <w:tc>
          <w:tcPr>
            <w:tcW w:w="9212" w:type="dxa"/>
          </w:tcPr>
          <w:p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 w:rsidR="007312BF">
              <w:rPr>
                <w:rStyle w:val="Odkaznapoznmkupodiarou"/>
                <w:b/>
              </w:rPr>
              <w:footnoteReference w:id="3"/>
            </w:r>
            <w:r w:rsidRPr="003E1630">
              <w:rPr>
                <w:b/>
              </w:rPr>
              <w:t>:</w:t>
            </w:r>
          </w:p>
          <w:p w:rsidR="003E1630" w:rsidRPr="0080301B" w:rsidRDefault="003E1630" w:rsidP="0002172C"/>
        </w:tc>
      </w:tr>
      <w:tr w:rsidR="003E1630" w:rsidRPr="003E1630" w:rsidTr="003E1630">
        <w:tc>
          <w:tcPr>
            <w:tcW w:w="9212" w:type="dxa"/>
          </w:tcPr>
          <w:p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lastRenderedPageBreak/>
              <w:t>Sídlo kontrolovanej osoby:</w:t>
            </w:r>
          </w:p>
          <w:p w:rsidR="003E1630" w:rsidRPr="0080301B" w:rsidRDefault="003E1630" w:rsidP="0002172C"/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:rsidTr="003B1B5B">
        <w:tc>
          <w:tcPr>
            <w:tcW w:w="9212" w:type="dxa"/>
            <w:shd w:val="clear" w:color="auto" w:fill="B2A1C7" w:themeFill="accent4" w:themeFillTint="99"/>
          </w:tcPr>
          <w:p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4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3E1630" w:rsidRPr="003E1630" w:rsidTr="004D4CA5">
        <w:tc>
          <w:tcPr>
            <w:tcW w:w="9250" w:type="dxa"/>
          </w:tcPr>
          <w:p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Názov/meno a priezvisko tretej osoby:</w:t>
            </w:r>
          </w:p>
          <w:p w:rsidR="003E1630" w:rsidRPr="0080301B" w:rsidRDefault="003E1630" w:rsidP="00836B0B"/>
        </w:tc>
      </w:tr>
      <w:tr w:rsidR="003E1630" w:rsidRPr="003E1630" w:rsidTr="004D4CA5">
        <w:tc>
          <w:tcPr>
            <w:tcW w:w="9250" w:type="dxa"/>
          </w:tcPr>
          <w:p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Sídlo tretej osoby:</w:t>
            </w:r>
          </w:p>
          <w:p w:rsidR="003E1630" w:rsidRPr="00E118AD" w:rsidRDefault="003E1630" w:rsidP="00836B0B">
            <w:pPr>
              <w:rPr>
                <w:b/>
              </w:rPr>
            </w:pPr>
          </w:p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:rsidTr="00DB42F6">
        <w:tc>
          <w:tcPr>
            <w:tcW w:w="9212" w:type="dxa"/>
            <w:shd w:val="clear" w:color="auto" w:fill="B2A1C7" w:themeFill="accent4" w:themeFillTint="99"/>
          </w:tcPr>
          <w:p w:rsidR="004F3755" w:rsidRDefault="004F3755" w:rsidP="00DB42F6">
            <w:pPr>
              <w:rPr>
                <w:b/>
              </w:rPr>
            </w:pPr>
            <w:r>
              <w:rPr>
                <w:b/>
              </w:rPr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F3755" w:rsidRPr="003E1630" w:rsidTr="004F3755">
        <w:tc>
          <w:tcPr>
            <w:tcW w:w="9212" w:type="dxa"/>
          </w:tcPr>
          <w:p w:rsidR="00CA52B4" w:rsidRDefault="00CA52B4" w:rsidP="00CA52B4">
            <w:pPr>
              <w:rPr>
                <w:ins w:id="33" w:author="Gombosová Erika" w:date="2016-01-05T10:03:00Z"/>
                <w:b/>
              </w:rPr>
            </w:pPr>
            <w:ins w:id="34" w:author="Gombosová Erika" w:date="2016-01-05T10:03:00Z">
              <w:r w:rsidRPr="003E1630">
                <w:rPr>
                  <w:b/>
                </w:rPr>
                <w:t xml:space="preserve">Forma výkonu kontroly: </w:t>
              </w:r>
            </w:ins>
          </w:p>
          <w:p w:rsidR="004F3755" w:rsidRDefault="001A6C39" w:rsidP="00CA52B4">
            <w:pPr>
              <w:rPr>
                <w:b/>
              </w:rPr>
            </w:pPr>
            <w:customXmlInsRangeStart w:id="35" w:author="Gombosová Erika" w:date="2016-01-05T10:03:00Z"/>
            <w:sdt>
              <w:sdtPr>
                <w:id w:val="-1192602121"/>
                <w:placeholder>
                  <w:docPart w:val="DC010EFF8197469F9A2F332EB86DBA5C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customXmlInsRangeEnd w:id="35"/>
                <w:ins w:id="36" w:author="Gombosová Erika" w:date="2016-01-05T10:03:00Z">
                  <w:r w:rsidR="00CA52B4" w:rsidRPr="000D24DB">
                    <w:rPr>
                      <w:rStyle w:val="Textzstupnhosymbolu"/>
                    </w:rPr>
                    <w:t>Vyberte položku.</w:t>
                  </w:r>
                </w:ins>
                <w:customXmlInsRangeStart w:id="37" w:author="Gombosová Erika" w:date="2016-01-05T10:03:00Z"/>
              </w:sdtContent>
            </w:sdt>
            <w:customXmlInsRangeEnd w:id="37"/>
            <w:del w:id="38" w:author="Gombosová Erika" w:date="2016-01-05T10:03:00Z">
              <w:r w:rsidR="004F3755" w:rsidRPr="003E1630" w:rsidDel="00CA52B4">
                <w:rPr>
                  <w:b/>
                </w:rPr>
                <w:delText>Miesto fyzického výkonu kontroly</w:delText>
              </w:r>
              <w:r w:rsidR="004F3755" w:rsidDel="00CA52B4">
                <w:rPr>
                  <w:rStyle w:val="Odkaznapoznmkupodiarou"/>
                  <w:b/>
                </w:rPr>
                <w:footnoteReference w:id="5"/>
              </w:r>
              <w:r w:rsidR="004F3755" w:rsidRPr="003E1630" w:rsidDel="00CA52B4">
                <w:rPr>
                  <w:b/>
                </w:rPr>
                <w:delText>:</w:delText>
              </w:r>
            </w:del>
          </w:p>
          <w:p w:rsidR="004F3755" w:rsidRPr="00E118AD" w:rsidRDefault="004F3755" w:rsidP="00DB42F6">
            <w:pPr>
              <w:rPr>
                <w:b/>
              </w:rPr>
            </w:pPr>
          </w:p>
        </w:tc>
      </w:tr>
      <w:tr w:rsidR="004F3755" w:rsidRPr="003E1630" w:rsidTr="004F3755">
        <w:tc>
          <w:tcPr>
            <w:tcW w:w="9212" w:type="dxa"/>
          </w:tcPr>
          <w:p w:rsidR="004F3755" w:rsidDel="00845289" w:rsidRDefault="00CA52B4" w:rsidP="00DB42F6">
            <w:pPr>
              <w:rPr>
                <w:del w:id="50" w:author="Gombosová Erika" w:date="2015-11-27T13:03:00Z"/>
                <w:b/>
              </w:rPr>
            </w:pPr>
            <w:ins w:id="51" w:author="Gombosová Erika" w:date="2016-01-05T10:03:00Z">
              <w:r w:rsidRPr="003E1630">
                <w:rPr>
                  <w:b/>
                </w:rPr>
                <w:t>Miesto fyzického výkonu kontroly</w:t>
              </w:r>
              <w:r>
                <w:rPr>
                  <w:rStyle w:val="Odkaznapoznmkupodiarou"/>
                  <w:b/>
                </w:rPr>
                <w:footnoteReference w:id="6"/>
              </w:r>
              <w:r w:rsidRPr="003E1630">
                <w:rPr>
                  <w:b/>
                </w:rPr>
                <w:t>:</w:t>
              </w:r>
            </w:ins>
            <w:del w:id="54" w:author="Gombosová Erika" w:date="2015-11-27T13:03:00Z">
              <w:r w:rsidR="004F3755" w:rsidRPr="003E1630" w:rsidDel="00845289">
                <w:rPr>
                  <w:b/>
                </w:rPr>
                <w:delText>Miesto fyzického výkonu kontroly</w:delText>
              </w:r>
              <w:r w:rsidR="004F3755" w:rsidDel="00845289">
                <w:rPr>
                  <w:rStyle w:val="Odkaznapoznmkupodiarou"/>
                  <w:b/>
                </w:rPr>
                <w:footnoteReference w:id="7"/>
              </w:r>
              <w:r w:rsidR="004F3755" w:rsidRPr="003E1630" w:rsidDel="00845289">
                <w:rPr>
                  <w:b/>
                </w:rPr>
                <w:delText>:</w:delText>
              </w:r>
            </w:del>
          </w:p>
          <w:p w:rsidR="004F3755" w:rsidRPr="00E118AD" w:rsidRDefault="004F3755" w:rsidP="00CA52B4">
            <w:pPr>
              <w:rPr>
                <w:b/>
              </w:rPr>
            </w:pPr>
          </w:p>
        </w:tc>
      </w:tr>
      <w:tr w:rsidR="004F3755" w:rsidRPr="003E1630" w:rsidTr="004F3755">
        <w:tc>
          <w:tcPr>
            <w:tcW w:w="9212" w:type="dxa"/>
          </w:tcPr>
          <w:p w:rsidR="00CA52B4" w:rsidRDefault="00CA52B4" w:rsidP="00CA52B4">
            <w:pPr>
              <w:rPr>
                <w:ins w:id="57" w:author="Gombosová Erika" w:date="2016-01-05T10:03:00Z"/>
                <w:b/>
              </w:rPr>
            </w:pPr>
            <w:ins w:id="58" w:author="Gombosová Erika" w:date="2016-01-05T10:03:00Z">
              <w:r w:rsidRPr="003E1630">
                <w:rPr>
                  <w:b/>
                </w:rPr>
                <w:t>Dátum fyzického výkonu kontroly</w:t>
              </w:r>
              <w:r w:rsidRPr="003E1630">
                <w:rPr>
                  <w:rStyle w:val="Odkaznapoznmkupodiarou"/>
                  <w:b/>
                </w:rPr>
                <w:footnoteReference w:id="8"/>
              </w:r>
              <w:r w:rsidRPr="003E1630">
                <w:rPr>
                  <w:b/>
                </w:rPr>
                <w:t xml:space="preserve">: </w:t>
              </w:r>
            </w:ins>
          </w:p>
          <w:p w:rsidR="004F3755" w:rsidDel="00845289" w:rsidRDefault="004F3755" w:rsidP="00DB42F6">
            <w:pPr>
              <w:rPr>
                <w:del w:id="63" w:author="Gombosová Erika" w:date="2015-11-27T13:03:00Z"/>
                <w:b/>
              </w:rPr>
            </w:pPr>
            <w:del w:id="64" w:author="Gombosová Erika" w:date="2015-11-27T13:03:00Z">
              <w:r w:rsidRPr="003E1630" w:rsidDel="00845289">
                <w:rPr>
                  <w:b/>
                </w:rPr>
                <w:delText>Dátum fyzického výkonu kontroly</w:delText>
              </w:r>
              <w:r w:rsidRPr="003E1630" w:rsidDel="00845289">
                <w:rPr>
                  <w:rStyle w:val="Odkaznapoznmkupodiarou"/>
                  <w:b/>
                </w:rPr>
                <w:footnoteReference w:id="9"/>
              </w:r>
              <w:r w:rsidRPr="003E1630" w:rsidDel="00845289">
                <w:rPr>
                  <w:b/>
                </w:rPr>
                <w:delText xml:space="preserve">: </w:delText>
              </w:r>
            </w:del>
          </w:p>
          <w:p w:rsidR="004F3755" w:rsidRPr="00845289" w:rsidRDefault="004F3755" w:rsidP="00845289">
            <w:pPr>
              <w:rPr>
                <w:b/>
                <w:rPrChange w:id="67" w:author="Gombosová Erika" w:date="2015-11-27T13:04:00Z">
                  <w:rPr/>
                </w:rPrChange>
              </w:rPr>
            </w:pPr>
          </w:p>
        </w:tc>
      </w:tr>
      <w:tr w:rsidR="004F3755" w:rsidRPr="003E1630" w:rsidTr="004F3755">
        <w:tc>
          <w:tcPr>
            <w:tcW w:w="9212" w:type="dxa"/>
          </w:tcPr>
          <w:p w:rsidR="004F3755" w:rsidRDefault="00CA52B4" w:rsidP="00DB42F6">
            <w:pPr>
              <w:rPr>
                <w:b/>
              </w:rPr>
            </w:pPr>
            <w:ins w:id="68" w:author="Gombosová Erika" w:date="2016-01-05T10:03:00Z">
              <w:r w:rsidRPr="001A3BFE">
                <w:rPr>
                  <w:b/>
                </w:rPr>
                <w:t>Cieľ kontroly:</w:t>
              </w:r>
            </w:ins>
            <w:del w:id="69" w:author="Gombosová Erika" w:date="2016-01-05T10:04:00Z">
              <w:r w:rsidR="004F3755" w:rsidRPr="003E1630" w:rsidDel="00CA52B4">
                <w:rPr>
                  <w:b/>
                </w:rPr>
                <w:delText>Predmet kontroly</w:delText>
              </w:r>
              <w:r w:rsidR="004F3755" w:rsidRPr="003E1630" w:rsidDel="00CA52B4">
                <w:rPr>
                  <w:rStyle w:val="Odkaznapoznmkupodiarou"/>
                  <w:b/>
                </w:rPr>
                <w:footnoteReference w:id="10"/>
              </w:r>
              <w:r w:rsidR="004F3755" w:rsidRPr="003E1630" w:rsidDel="00CA52B4">
                <w:rPr>
                  <w:b/>
                </w:rPr>
                <w:delText>:</w:delText>
              </w:r>
            </w:del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CA52B4" w:rsidP="00DB42F6">
            <w:pPr>
              <w:rPr>
                <w:b/>
              </w:rPr>
            </w:pPr>
            <w:ins w:id="75" w:author="Gombosová Erika" w:date="2016-01-05T10:04:00Z">
              <w:r w:rsidRPr="003E1630">
                <w:rPr>
                  <w:b/>
                </w:rPr>
                <w:t>Predmet kontroly</w:t>
              </w:r>
              <w:r w:rsidRPr="003E1630">
                <w:rPr>
                  <w:rStyle w:val="Odkaznapoznmkupodiarou"/>
                  <w:b/>
                </w:rPr>
                <w:footnoteReference w:id="11"/>
              </w:r>
              <w:r w:rsidRPr="003E1630">
                <w:rPr>
                  <w:b/>
                </w:rPr>
                <w:t>:</w:t>
              </w:r>
            </w:ins>
            <w:del w:id="78" w:author="Gombosová Erika" w:date="2016-01-05T10:04:00Z">
              <w:r w:rsidR="004F3755" w:rsidRPr="003E1630" w:rsidDel="00CA52B4">
                <w:rPr>
                  <w:b/>
                </w:rPr>
                <w:delText>Bližšia identifikácia predmetu kontroly</w:delText>
              </w:r>
              <w:r w:rsidR="004F3755" w:rsidRPr="003E1630" w:rsidDel="00CA52B4">
                <w:rPr>
                  <w:rStyle w:val="Odkaznapoznmkupodiarou"/>
                  <w:b/>
                </w:rPr>
                <w:footnoteReference w:id="12"/>
              </w:r>
              <w:r w:rsidR="004F3755" w:rsidRPr="003E1630" w:rsidDel="00CA52B4">
                <w:rPr>
                  <w:b/>
                </w:rPr>
                <w:delText>:</w:delText>
              </w:r>
            </w:del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Del="00CA52B4" w:rsidRDefault="00CA52B4" w:rsidP="00DB42F6">
            <w:pPr>
              <w:rPr>
                <w:del w:id="81" w:author="Gombosová Erika" w:date="2016-01-05T10:03:00Z"/>
                <w:b/>
              </w:rPr>
            </w:pPr>
            <w:ins w:id="82" w:author="Gombosová Erika" w:date="2016-01-05T10:04:00Z">
              <w:r w:rsidRPr="003E1630">
                <w:rPr>
                  <w:b/>
                </w:rPr>
                <w:t>Bližšia identifikácia predmetu kontroly</w:t>
              </w:r>
              <w:r w:rsidRPr="003E1630">
                <w:rPr>
                  <w:rStyle w:val="Odkaznapoznmkupodiarou"/>
                  <w:b/>
                </w:rPr>
                <w:footnoteReference w:id="13"/>
              </w:r>
              <w:r w:rsidRPr="003E1630">
                <w:rPr>
                  <w:b/>
                </w:rPr>
                <w:t>:</w:t>
              </w:r>
            </w:ins>
            <w:del w:id="85" w:author="Gombosová Erika" w:date="2016-01-05T10:03:00Z">
              <w:r w:rsidR="004F3755" w:rsidRPr="003E1630" w:rsidDel="00CA52B4">
                <w:rPr>
                  <w:b/>
                </w:rPr>
                <w:delText xml:space="preserve">Forma výkonu kontroly: </w:delText>
              </w:r>
            </w:del>
          </w:p>
          <w:p w:rsidR="004F3755" w:rsidRPr="003E1630" w:rsidRDefault="004F3755" w:rsidP="00EC2B75">
            <w:del w:id="86" w:author="Gombosová Erika" w:date="2015-12-07T15:39:00Z">
              <w:r w:rsidRPr="003E1630" w:rsidDel="00EC2B75">
                <w:delText>Administratívna kontrola/</w:delText>
              </w:r>
            </w:del>
            <w:del w:id="87" w:author="Gombosová Erika" w:date="2015-12-07T15:36:00Z">
              <w:r w:rsidRPr="003E1630" w:rsidDel="00411F1A">
                <w:delText>K</w:delText>
              </w:r>
            </w:del>
            <w:del w:id="88" w:author="Gombosová Erika" w:date="2015-12-07T15:39:00Z">
              <w:r w:rsidRPr="003E1630" w:rsidDel="00EC2B75">
                <w:delText>ontrola na mieste</w:delText>
              </w:r>
              <w:r w:rsidRPr="003E1630" w:rsidDel="00EC2B75">
                <w:rPr>
                  <w:rStyle w:val="Odkaznapoznmkupodiarou"/>
                  <w:b/>
                </w:rPr>
                <w:footnoteReference w:id="14"/>
              </w:r>
            </w:del>
          </w:p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Objem skontrolovaných finančných prostriedkov a ich percentuálny podiel vo vzťahu k  výdavkom deklarovaným prijímateľom</w:t>
            </w:r>
            <w:r w:rsidRPr="003E1630">
              <w:rPr>
                <w:rStyle w:val="Odkaznapoznmkupodiarou"/>
                <w:b/>
              </w:rPr>
              <w:footnoteReference w:id="15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lastRenderedPageBreak/>
              <w:t>Popis použitej metodológie na výber vzorky kontrolovaných finančných prostriedkov</w:t>
            </w:r>
            <w:r w:rsidRPr="003E1630">
              <w:rPr>
                <w:rStyle w:val="Odkaznapoznmkupodiarou"/>
                <w:b/>
              </w:rPr>
              <w:footnoteReference w:id="16"/>
            </w:r>
            <w:r w:rsidRPr="003E1630">
              <w:rPr>
                <w:b/>
              </w:rPr>
              <w:t>: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Opis zistených nedostatkov</w:t>
            </w:r>
            <w:r w:rsidRPr="003E1630">
              <w:rPr>
                <w:rStyle w:val="Odkaznapoznmkupodiarou"/>
                <w:b/>
              </w:rPr>
              <w:footnoteReference w:id="17"/>
            </w:r>
            <w:r w:rsidRPr="003E1630">
              <w:rPr>
                <w:b/>
              </w:rPr>
              <w:t xml:space="preserve"> spolu s návrhmi opatrení na nápravu zistených nedostatkov a na odstránenie príčin ich vzniku:</w:t>
            </w:r>
          </w:p>
          <w:p w:rsidR="004F3755" w:rsidRPr="0080301B" w:rsidRDefault="004F3755" w:rsidP="00DB42F6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 predložená prijímateľom/partnerom v žiadosti o platbu</w:t>
            </w:r>
            <w:r>
              <w:rPr>
                <w:rStyle w:val="Odkaznapoznmkupodiarou"/>
                <w:b/>
              </w:rPr>
              <w:footnoteReference w:id="18"/>
            </w:r>
            <w:r>
              <w:rPr>
                <w:b/>
              </w:rPr>
              <w:t>:</w:t>
            </w:r>
          </w:p>
          <w:p w:rsidR="00E60A15" w:rsidRPr="00590968" w:rsidRDefault="00E60A15" w:rsidP="008B45FE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výdavkov, ktorá bola predmetom kontroly</w:t>
            </w:r>
            <w:r>
              <w:rPr>
                <w:rStyle w:val="Odkaznapoznmkupodiarou"/>
                <w:b/>
              </w:rPr>
              <w:footnoteReference w:id="19"/>
            </w:r>
            <w:r>
              <w:rPr>
                <w:b/>
              </w:rPr>
              <w:t>:</w:t>
            </w:r>
          </w:p>
          <w:p w:rsidR="00E60A15" w:rsidRPr="003A6698" w:rsidRDefault="00E60A15" w:rsidP="008B45FE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Oprávnené výdavky</w:t>
            </w:r>
            <w:r>
              <w:rPr>
                <w:rStyle w:val="Odkaznapoznmkupodiarou"/>
                <w:b/>
              </w:rPr>
              <w:footnoteReference w:id="20"/>
            </w:r>
            <w:r>
              <w:rPr>
                <w:b/>
              </w:rPr>
              <w:t xml:space="preserve">: </w:t>
            </w:r>
          </w:p>
          <w:p w:rsidR="00E60A15" w:rsidRPr="00590968" w:rsidRDefault="00E60A15" w:rsidP="008B45FE"/>
        </w:tc>
      </w:tr>
      <w:tr w:rsidR="00E60A15" w:rsidRPr="003E1630" w:rsidTr="004F3755">
        <w:tc>
          <w:tcPr>
            <w:tcW w:w="9212" w:type="dxa"/>
          </w:tcPr>
          <w:p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N</w:t>
            </w:r>
            <w:r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>
              <w:rPr>
                <w:rStyle w:val="Odkaznapoznmkupodiarou"/>
                <w:b/>
              </w:rPr>
              <w:footnoteReference w:id="21"/>
            </w:r>
            <w:r>
              <w:rPr>
                <w:b/>
              </w:rPr>
              <w:t>:</w:t>
            </w:r>
          </w:p>
          <w:p w:rsidR="00E60A15" w:rsidRPr="001E79DB" w:rsidRDefault="00E60A15" w:rsidP="008B45FE"/>
        </w:tc>
      </w:tr>
      <w:tr w:rsidR="004F3755" w:rsidRPr="003E1630" w:rsidTr="004F3755">
        <w:tc>
          <w:tcPr>
            <w:tcW w:w="9212" w:type="dxa"/>
          </w:tcPr>
          <w:p w:rsidR="00600E35" w:rsidRDefault="004F3755" w:rsidP="000B085D">
            <w:pPr>
              <w:rPr>
                <w:ins w:id="98" w:author="Gombosová Erika" w:date="2015-12-11T08:20:00Z"/>
                <w:b/>
              </w:rPr>
            </w:pPr>
            <w:r w:rsidRPr="003E1630">
              <w:rPr>
                <w:b/>
              </w:rPr>
              <w:t xml:space="preserve">Závery z  kontroly, vrátane vyjadrenia o súlade finančnej operácie alebo jej časti so skutočnosťami </w:t>
            </w:r>
            <w:r w:rsidRPr="00151E30">
              <w:rPr>
                <w:b/>
              </w:rPr>
              <w:t xml:space="preserve">uvedenými § </w:t>
            </w:r>
            <w:ins w:id="99" w:author="Gombosová Erika" w:date="2015-12-02T09:23:00Z">
              <w:r w:rsidR="00A455F7" w:rsidRPr="00151E30">
                <w:rPr>
                  <w:b/>
                  <w:rPrChange w:id="100" w:author="Gombosová Erika" w:date="2016-01-04T09:22:00Z">
                    <w:rPr>
                      <w:b/>
                      <w:highlight w:val="yellow"/>
                    </w:rPr>
                  </w:rPrChange>
                </w:rPr>
                <w:t>6</w:t>
              </w:r>
            </w:ins>
            <w:ins w:id="101" w:author="Gombosová Erika" w:date="2015-12-11T08:18:00Z">
              <w:r w:rsidR="000B085D" w:rsidRPr="00151E30">
                <w:rPr>
                  <w:b/>
                  <w:rPrChange w:id="102" w:author="Gombosová Erika" w:date="2016-01-04T09:22:00Z">
                    <w:rPr>
                      <w:b/>
                      <w:highlight w:val="yellow"/>
                    </w:rPr>
                  </w:rPrChange>
                </w:rPr>
                <w:t xml:space="preserve"> ods. 4</w:t>
              </w:r>
            </w:ins>
            <w:del w:id="103" w:author="Gombosová Erika" w:date="2015-12-02T09:23:00Z">
              <w:r w:rsidRPr="00151E30" w:rsidDel="00A455F7">
                <w:rPr>
                  <w:b/>
                </w:rPr>
                <w:delText>9 ods. 1</w:delText>
              </w:r>
            </w:del>
            <w:r w:rsidRPr="00151E30">
              <w:rPr>
                <w:b/>
              </w:rPr>
              <w:t xml:space="preserve"> zákona</w:t>
            </w:r>
            <w:r w:rsidRPr="003E1630">
              <w:rPr>
                <w:b/>
              </w:rPr>
              <w:t xml:space="preserve"> o finančnej kontrole</w:t>
            </w:r>
            <w:r w:rsidRPr="003E1630">
              <w:rPr>
                <w:rStyle w:val="Odkaznapoznmkupodiarou"/>
                <w:b/>
              </w:rPr>
              <w:footnoteReference w:id="22"/>
            </w:r>
            <w:ins w:id="105" w:author="Gombosová Erika" w:date="2015-12-11T08:19:00Z">
              <w:r w:rsidR="000B085D">
                <w:rPr>
                  <w:b/>
                </w:rPr>
                <w:t xml:space="preserve"> podľa § 7 ods. 3 zákona o finančnej kontrole</w:t>
              </w:r>
              <w:r w:rsidR="000B085D" w:rsidRPr="00F14440">
                <w:rPr>
                  <w:b/>
                </w:rPr>
                <w:t>:</w:t>
              </w:r>
            </w:ins>
          </w:p>
          <w:p w:rsidR="00600E35" w:rsidRDefault="00600E35" w:rsidP="000B085D">
            <w:pPr>
              <w:rPr>
                <w:ins w:id="106" w:author="Gombosová Erika" w:date="2015-12-11T08:19:00Z"/>
                <w:b/>
              </w:rPr>
            </w:pPr>
          </w:p>
          <w:p w:rsidR="004F3755" w:rsidRDefault="004F3755" w:rsidP="00DB42F6">
            <w:pPr>
              <w:rPr>
                <w:b/>
              </w:rPr>
            </w:pPr>
            <w:del w:id="107" w:author="Gombosová Erika" w:date="2015-12-11T08:20:00Z">
              <w:r w:rsidRPr="003E1630" w:rsidDel="00600E35">
                <w:rPr>
                  <w:b/>
                </w:rPr>
                <w:delText>:</w:delText>
              </w:r>
            </w:del>
          </w:p>
          <w:p w:rsidR="00600E35" w:rsidRDefault="00600E35" w:rsidP="00600E35">
            <w:pPr>
              <w:rPr>
                <w:ins w:id="108" w:author="Gombosová Erika" w:date="2015-12-11T08:20:00Z"/>
                <w:b/>
              </w:rPr>
            </w:pPr>
          </w:p>
          <w:p w:rsidR="00600E35" w:rsidRDefault="00600E35" w:rsidP="00600E35">
            <w:pPr>
              <w:rPr>
                <w:ins w:id="109" w:author="Gombosová Erika" w:date="2015-12-11T08:20:00Z"/>
                <w:b/>
              </w:rPr>
            </w:pPr>
            <w:ins w:id="110" w:author="Gombosová Erika" w:date="2015-12-11T08:20:00Z">
              <w:r>
                <w:rPr>
                  <w:b/>
                </w:rPr>
                <w:t>VYJADRENIE:</w:t>
              </w:r>
            </w:ins>
          </w:p>
          <w:p w:rsidR="0071078F" w:rsidRPr="009254A5" w:rsidRDefault="0071078F" w:rsidP="0071078F">
            <w:pPr>
              <w:rPr>
                <w:ins w:id="111" w:author="Gombosová Erika" w:date="2015-12-15T13:26:00Z"/>
                <w:szCs w:val="24"/>
              </w:rPr>
            </w:pPr>
            <w:ins w:id="112" w:author="Gombosová Erika" w:date="2015-12-15T13:26:00Z">
              <w:r w:rsidRPr="00B64015">
                <w:rPr>
                  <w:szCs w:val="24"/>
                </w:rPr>
                <w:t xml:space="preserve">Na základe overených skutočností potvrdzujem, že  </w:t>
              </w:r>
            </w:ins>
            <w:customXmlInsRangeStart w:id="113" w:author="Gombosová Erika" w:date="2015-12-15T13:26:00Z"/>
            <w:sdt>
              <w:sdtPr>
                <w:rPr>
                  <w:szCs w:val="24"/>
                </w:rPr>
                <w:id w:val="-335158929"/>
                <w:placeholder>
                  <w:docPart w:val="B1C3EE4D7D0F4876BAC526E4DEE6344F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customXmlInsRangeEnd w:id="113"/>
                <w:ins w:id="114" w:author="Gombosová Erika" w:date="2015-12-15T13:26:00Z">
                  <w:r w:rsidRPr="00B64015">
                    <w:rPr>
                      <w:szCs w:val="24"/>
                    </w:rPr>
                    <w:t>Vyberte položku.</w:t>
                  </w:r>
                </w:ins>
                <w:customXmlInsRangeStart w:id="115" w:author="Gombosová Erika" w:date="2015-12-15T13:26:00Z"/>
              </w:sdtContent>
            </w:sdt>
            <w:customXmlInsRangeEnd w:id="115"/>
            <w:ins w:id="116" w:author="Gombosová Erika" w:date="2015-12-15T13:26:00Z">
              <w:r w:rsidRPr="00B64015">
                <w:rPr>
                  <w:szCs w:val="24"/>
                </w:rPr>
                <w:t xml:space="preserve">   </w:t>
              </w:r>
            </w:ins>
          </w:p>
          <w:p w:rsidR="004F3755" w:rsidRPr="0080301B" w:rsidRDefault="004F3755" w:rsidP="0071078F"/>
        </w:tc>
      </w:tr>
      <w:tr w:rsidR="00A84CBA" w:rsidRPr="003E1630" w:rsidTr="004F3755">
        <w:tc>
          <w:tcPr>
            <w:tcW w:w="9212" w:type="dxa"/>
          </w:tcPr>
          <w:p w:rsidR="00A84CBA" w:rsidRDefault="00A84CBA" w:rsidP="00A84CBA">
            <w:pPr>
              <w:rPr>
                <w:b/>
              </w:rPr>
            </w:pPr>
            <w:r>
              <w:rPr>
                <w:b/>
              </w:rPr>
              <w:lastRenderedPageBreak/>
              <w:t xml:space="preserve">Informácia o vykonaní </w:t>
            </w:r>
            <w:del w:id="117" w:author="Gombosová Erika" w:date="2015-12-02T09:18:00Z">
              <w:r w:rsidDel="00A33051">
                <w:rPr>
                  <w:b/>
                </w:rPr>
                <w:delText>vnútornej</w:delText>
              </w:r>
            </w:del>
            <w:r>
              <w:rPr>
                <w:b/>
              </w:rPr>
              <w:t xml:space="preserve"> </w:t>
            </w:r>
            <w:del w:id="118" w:author="Gombosová Erika" w:date="2015-12-02T09:18:00Z">
              <w:r w:rsidDel="00A33051">
                <w:rPr>
                  <w:b/>
                </w:rPr>
                <w:delText>administratívnej</w:delText>
              </w:r>
            </w:del>
            <w:ins w:id="119" w:author="Gombosová Erika" w:date="2015-12-02T09:18:00Z">
              <w:r w:rsidR="00A33051">
                <w:rPr>
                  <w:b/>
                </w:rPr>
                <w:t xml:space="preserve"> finančnej</w:t>
              </w:r>
            </w:ins>
            <w:r>
              <w:rPr>
                <w:b/>
              </w:rPr>
              <w:t xml:space="preserve"> kontroly v zmysle § </w:t>
            </w:r>
            <w:ins w:id="120" w:author="Gombosová Erika" w:date="2015-12-02T09:19:00Z">
              <w:r w:rsidR="00A33051">
                <w:rPr>
                  <w:b/>
                </w:rPr>
                <w:t>6</w:t>
              </w:r>
            </w:ins>
            <w:del w:id="121" w:author="Gombosová Erika" w:date="2015-12-02T09:19:00Z">
              <w:r w:rsidDel="00A33051">
                <w:rPr>
                  <w:b/>
                </w:rPr>
                <w:delText>9a</w:delText>
              </w:r>
            </w:del>
            <w:r>
              <w:rPr>
                <w:b/>
              </w:rPr>
              <w:t xml:space="preserve"> zákona o finančnej kontrole</w:t>
            </w:r>
            <w:r>
              <w:rPr>
                <w:rStyle w:val="Odkaznapoznmkupodiarou"/>
                <w:b/>
              </w:rPr>
              <w:footnoteReference w:id="23"/>
            </w:r>
            <w:r>
              <w:rPr>
                <w:b/>
              </w:rPr>
              <w:t xml:space="preserve">: </w:t>
            </w:r>
          </w:p>
          <w:p w:rsidR="00A84CBA" w:rsidRPr="00A84CBA" w:rsidRDefault="00A84CBA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Zoznam dokladov a iných písomností vzťahujúcich sa k predmetu kontroly</w:t>
            </w:r>
            <w:r w:rsidRPr="003E1630">
              <w:rPr>
                <w:rStyle w:val="Odkaznapoznmkupodiarou"/>
                <w:b/>
              </w:rPr>
              <w:footnoteReference w:id="24"/>
            </w:r>
            <w:r w:rsidRPr="003E1630">
              <w:rPr>
                <w:b/>
              </w:rPr>
              <w:t>: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Zoznam príloh preukazujúcich nedostatky zistené kontrolou</w:t>
            </w:r>
            <w:r w:rsidRPr="003E1630">
              <w:rPr>
                <w:rStyle w:val="Odkaznapoznmkupodiarou"/>
                <w:b/>
              </w:rPr>
              <w:footnoteReference w:id="25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Lehota na predloženie písomn</w:t>
            </w:r>
            <w:ins w:id="125" w:author="Gombosová Erika" w:date="2015-11-27T13:07:00Z">
              <w:r w:rsidR="00845289">
                <w:rPr>
                  <w:b/>
                </w:rPr>
                <w:t>ého zoznamu</w:t>
              </w:r>
            </w:ins>
            <w:del w:id="126" w:author="Gombosová Erika" w:date="2015-11-27T13:07:00Z">
              <w:r w:rsidRPr="003E1630" w:rsidDel="00845289">
                <w:rPr>
                  <w:b/>
                </w:rPr>
                <w:delText>ej správy</w:delText>
              </w:r>
            </w:del>
            <w:r w:rsidRPr="003E1630">
              <w:rPr>
                <w:b/>
              </w:rPr>
              <w:t xml:space="preserve"> </w:t>
            </w:r>
            <w:del w:id="127" w:author="Gombosová Erika" w:date="2015-11-27T13:07:00Z">
              <w:r w:rsidRPr="003E1630" w:rsidDel="00845289">
                <w:rPr>
                  <w:b/>
                </w:rPr>
                <w:delText>o</w:delText>
              </w:r>
            </w:del>
            <w:r w:rsidRPr="003E1630">
              <w:rPr>
                <w:b/>
              </w:rPr>
              <w:t> splnených opatren</w:t>
            </w:r>
            <w:ins w:id="128" w:author="Gombosová Erika" w:date="2015-11-27T13:08:00Z">
              <w:r w:rsidR="00845289">
                <w:rPr>
                  <w:b/>
                </w:rPr>
                <w:t>í</w:t>
              </w:r>
            </w:ins>
            <w:del w:id="129" w:author="Gombosová Erika" w:date="2015-11-27T13:08:00Z">
              <w:r w:rsidRPr="003E1630" w:rsidDel="00845289">
                <w:rPr>
                  <w:b/>
                </w:rPr>
                <w:delText>iach</w:delText>
              </w:r>
            </w:del>
            <w:r w:rsidRPr="003E1630">
              <w:rPr>
                <w:b/>
              </w:rPr>
              <w:t xml:space="preserve"> prijatých na nápravu nedostatkov zistených kontrolou a o odstránení príčin ich vzniku</w:t>
            </w:r>
            <w:r w:rsidRPr="003E1630">
              <w:rPr>
                <w:rStyle w:val="Odkaznapoznmkupodiarou"/>
                <w:b/>
              </w:rPr>
              <w:footnoteReference w:id="26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Dátum doručenie návrhu správy z kontroly na oboznámenie prijímateľovi</w:t>
            </w:r>
            <w:r w:rsidRPr="003E1630">
              <w:rPr>
                <w:rStyle w:val="Odkaznapoznmkupodiarou"/>
                <w:b/>
              </w:rPr>
              <w:footnoteReference w:id="27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>Námietky k návrhu správy, podané prijímateľom</w:t>
            </w:r>
            <w:r w:rsidRPr="003E1630">
              <w:rPr>
                <w:rStyle w:val="Odkaznapoznmkupodiarou"/>
                <w:b/>
              </w:rPr>
              <w:footnoteReference w:id="28"/>
            </w:r>
            <w:r w:rsidRPr="003E1630">
              <w:rPr>
                <w:b/>
              </w:rPr>
              <w:t xml:space="preserve">: </w:t>
            </w:r>
          </w:p>
          <w:p w:rsidR="004F3755" w:rsidRPr="0080301B" w:rsidRDefault="004F3755" w:rsidP="00DB42F6"/>
        </w:tc>
      </w:tr>
      <w:tr w:rsidR="004F3755" w:rsidRPr="003E1630" w:rsidTr="004F3755">
        <w:tc>
          <w:tcPr>
            <w:tcW w:w="9212" w:type="dxa"/>
          </w:tcPr>
          <w:p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t xml:space="preserve">Spôsob </w:t>
            </w:r>
            <w:proofErr w:type="spellStart"/>
            <w:r w:rsidRPr="003E1630">
              <w:rPr>
                <w:b/>
              </w:rPr>
              <w:t>vysporiadania</w:t>
            </w:r>
            <w:proofErr w:type="spellEnd"/>
            <w:r w:rsidRPr="003E1630">
              <w:rPr>
                <w:b/>
              </w:rPr>
              <w:t xml:space="preserve"> námietok:</w:t>
            </w:r>
            <w:r w:rsidRPr="003E1630">
              <w:rPr>
                <w:rStyle w:val="Odkaznapoznmkupodiarou"/>
                <w:b/>
              </w:rPr>
              <w:footnoteReference w:id="29"/>
            </w:r>
          </w:p>
          <w:p w:rsidR="004F3755" w:rsidRPr="0080301B" w:rsidRDefault="004F3755" w:rsidP="00DB42F6"/>
        </w:tc>
      </w:tr>
    </w:tbl>
    <w:p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:rsidTr="00DB42F6">
        <w:tc>
          <w:tcPr>
            <w:tcW w:w="9212" w:type="dxa"/>
            <w:shd w:val="clear" w:color="auto" w:fill="B2A1C7" w:themeFill="accent4" w:themeFillTint="99"/>
          </w:tcPr>
          <w:p w:rsidR="004F3755" w:rsidRDefault="004F3755" w:rsidP="004F3755">
            <w:pPr>
              <w:rPr>
                <w:b/>
              </w:rPr>
            </w:pPr>
            <w:r>
              <w:rPr>
                <w:b/>
              </w:rPr>
              <w:t xml:space="preserve">Údaje o osobách zodpovedných za vykonanie kontroly </w:t>
            </w:r>
          </w:p>
        </w:tc>
      </w:tr>
    </w:tbl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  <w:r>
              <w:t>Kontrolu vykonal</w:t>
            </w:r>
            <w:r>
              <w:rPr>
                <w:rStyle w:val="Odkaznapoznmkupodiarou"/>
              </w:rPr>
              <w:footnoteReference w:id="30"/>
            </w:r>
            <w:r>
              <w:t xml:space="preserve">: </w:t>
            </w: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  <w:r>
              <w:t>Pozícia</w:t>
            </w:r>
            <w:r>
              <w:rPr>
                <w:rStyle w:val="Odkaznapoznmkupodiarou"/>
              </w:rPr>
              <w:footnoteReference w:id="31"/>
            </w:r>
            <w:r>
              <w:t>:</w:t>
            </w: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1984" w:type="dxa"/>
          </w:tcPr>
          <w:p w:rsidR="008A21A6" w:rsidRDefault="008A21A6" w:rsidP="00151E30">
            <w:pPr>
              <w:pStyle w:val="Odsekzoznamu"/>
              <w:ind w:left="0"/>
            </w:pPr>
            <w:r>
              <w:t xml:space="preserve">Dátum vyhotovenia </w:t>
            </w:r>
            <w:customXmlInsRangeStart w:id="138" w:author="Gombosová Erika" w:date="2016-01-04T09:23:00Z"/>
            <w:sdt>
              <w:sdtPr>
                <w:id w:val="2121714952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customXmlInsRangeEnd w:id="138"/>
                <w:ins w:id="139" w:author="Gombosová Erika" w:date="2016-01-04T09:23:00Z">
                  <w:r w:rsidR="00151E30" w:rsidRPr="000D24DB">
                    <w:rPr>
                      <w:rStyle w:val="Textzstupnhosymbolu"/>
                    </w:rPr>
                    <w:t>Vyberte položku.</w:t>
                  </w:r>
                </w:ins>
                <w:customXmlInsRangeStart w:id="140" w:author="Gombosová Erika" w:date="2016-01-04T09:23:00Z"/>
              </w:sdtContent>
            </w:sdt>
            <w:customXmlInsRangeEnd w:id="140"/>
            <w:del w:id="141" w:author="Gombosová Erika" w:date="2016-01-04T09:23:00Z">
              <w:r w:rsidDel="00151E30">
                <w:delText xml:space="preserve">správy z </w:delText>
              </w:r>
            </w:del>
            <w:ins w:id="142" w:author="Gombosová Erika" w:date="2016-01-04T09:27:00Z">
              <w:r w:rsidR="00151E30">
                <w:t> </w:t>
              </w:r>
            </w:ins>
            <w:del w:id="143" w:author="Gombosová Erika" w:date="2016-01-04T09:23:00Z">
              <w:r w:rsidDel="00151E30">
                <w:delText>kontroly</w:delText>
              </w:r>
            </w:del>
            <w:ins w:id="144" w:author="Gombosová Erika" w:date="2016-01-04T09:27:00Z">
              <w:r w:rsidR="00151E30">
                <w:t xml:space="preserve">  </w:t>
              </w:r>
            </w:ins>
            <w:r>
              <w:t>:</w:t>
            </w:r>
          </w:p>
        </w:tc>
      </w:tr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8A21A6" w:rsidRDefault="008A21A6" w:rsidP="003B1B5B">
            <w:pPr>
              <w:pStyle w:val="Odsekzoznamu"/>
              <w:ind w:left="0"/>
            </w:pPr>
          </w:p>
        </w:tc>
      </w:tr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8A21A6" w:rsidRDefault="008A21A6" w:rsidP="003B1B5B">
            <w:pPr>
              <w:pStyle w:val="Odsekzoznamu"/>
              <w:ind w:left="0"/>
            </w:pPr>
          </w:p>
        </w:tc>
      </w:tr>
      <w:tr w:rsidR="003E1630" w:rsidTr="003B1B5B">
        <w:tc>
          <w:tcPr>
            <w:tcW w:w="1878" w:type="dxa"/>
          </w:tcPr>
          <w:p w:rsidR="003E1630" w:rsidRDefault="003E1630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3E1630" w:rsidRDefault="003E1630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3E1630" w:rsidRDefault="003E1630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3E1630" w:rsidRDefault="003E1630" w:rsidP="003B1B5B">
            <w:pPr>
              <w:pStyle w:val="Odsekzoznamu"/>
              <w:ind w:left="0"/>
            </w:pPr>
          </w:p>
        </w:tc>
      </w:tr>
      <w:tr w:rsidR="008A21A6" w:rsidTr="003B1B5B">
        <w:tc>
          <w:tcPr>
            <w:tcW w:w="1878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8A21A6" w:rsidRDefault="008A21A6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8A21A6" w:rsidRDefault="008A21A6" w:rsidP="003B1B5B">
            <w:pPr>
              <w:pStyle w:val="Odsekzoznamu"/>
              <w:ind w:left="0"/>
            </w:pPr>
          </w:p>
        </w:tc>
      </w:tr>
    </w:tbl>
    <w:p w:rsidR="008A21A6" w:rsidRDefault="008A21A6" w:rsidP="008A21A6">
      <w:pPr>
        <w:pStyle w:val="Odsekzoznamu"/>
      </w:pPr>
    </w:p>
    <w:p w:rsidR="008A21A6" w:rsidRPr="00736378" w:rsidRDefault="008A21A6" w:rsidP="008A21A6">
      <w:pPr>
        <w:rPr>
          <w:b/>
        </w:rPr>
      </w:pPr>
      <w:r w:rsidRPr="00736378">
        <w:rPr>
          <w:b/>
        </w:rPr>
        <w:t xml:space="preserve">Upozornenie: </w:t>
      </w:r>
    </w:p>
    <w:p w:rsidR="008A21A6" w:rsidRDefault="00AE0B7B" w:rsidP="008A21A6">
      <w:r>
        <w:t>Vo vybranej finančnej operácii</w:t>
      </w:r>
      <w:r w:rsidR="008A21A6">
        <w:t xml:space="preserve"> alebo jej časti sa môže pokračovať až po odstránení zistených nedostatkov alebo po prijatí účinných nápravných opatrení. </w:t>
      </w:r>
    </w:p>
    <w:p w:rsidR="008A21A6" w:rsidRDefault="009E4FD0" w:rsidP="008A21A6">
      <w:pPr>
        <w:jc w:val="both"/>
      </w:pPr>
      <w:r>
        <w:t>S</w:t>
      </w:r>
      <w:r w:rsidR="008A21A6">
        <w:t xml:space="preserve">končením kontroly z úrovne riadiaceho orgánu  nie sú dotknuté závery/výsledky ďalších kontrol a auditov vykonaných tým istým riadiacim orgánom alebo inými kontrolnými/auditnými orgánmi (napr. certifikačným orgánom, orgánom auditu, Európskou komisiou, Úradom pre verejné obstarávanie, </w:t>
      </w:r>
      <w:del w:id="145" w:author="Gombosová Erika" w:date="2015-12-11T08:22:00Z">
        <w:r w:rsidR="008A21A6" w:rsidDel="003D52F3">
          <w:delText>Správou finančnej kontroly</w:delText>
        </w:r>
      </w:del>
      <w:ins w:id="146" w:author="Gombosová Erika" w:date="2015-12-11T08:22:00Z">
        <w:r w:rsidR="003D52F3">
          <w:t>Úradom vládneho auditu</w:t>
        </w:r>
      </w:ins>
      <w:r w:rsidR="008A21A6">
        <w:t xml:space="preserve"> a pod.), vrátane zistení s finančnými dôsledkami pre </w:t>
      </w:r>
      <w:r w:rsidR="00361257">
        <w:t xml:space="preserve">kontrolovanú osobu (napr. </w:t>
      </w:r>
      <w:r w:rsidR="008A21A6">
        <w:t>prijímateľa</w:t>
      </w:r>
      <w:r w:rsidR="00361257">
        <w:t>)</w:t>
      </w:r>
      <w:r w:rsidR="008A21A6">
        <w:t>.</w:t>
      </w:r>
    </w:p>
    <w:p w:rsidR="0034360B" w:rsidRPr="0034360B" w:rsidRDefault="0034360B" w:rsidP="00361257">
      <w:pPr>
        <w:jc w:val="both"/>
      </w:pPr>
      <w:r w:rsidRPr="0034360B">
        <w:t xml:space="preserve">Kontrola </w:t>
      </w:r>
      <w:r>
        <w:t xml:space="preserve">je skončená dňom zaslania </w:t>
      </w:r>
      <w:customXmlInsRangeStart w:id="147" w:author="Gombosová Erika" w:date="2015-12-07T15:41:00Z"/>
      <w:sdt>
        <w:sdtPr>
          <w:id w:val="-1343778536"/>
          <w:placeholder>
            <w:docPart w:val="DefaultPlaceholder_1082065159"/>
          </w:placeholder>
          <w:showingPlcHdr/>
          <w:comboBox>
            <w:listItem w:value="Vyberte položku."/>
            <w:listItem w:displayText="čiastkovej správy z kontroly" w:value="čiastkovej správy z kontroly"/>
            <w:listItem w:displayText="správy z kontroly" w:value="správy z kontroly"/>
          </w:comboBox>
        </w:sdtPr>
        <w:sdtEndPr/>
        <w:sdtContent>
          <w:customXmlInsRangeEnd w:id="147"/>
          <w:ins w:id="148" w:author="Gombosová Erika" w:date="2015-12-07T15:41:00Z">
            <w:r w:rsidR="00EC2B75" w:rsidRPr="000D24DB">
              <w:rPr>
                <w:rStyle w:val="Textzstupnhosymbolu"/>
              </w:rPr>
              <w:t>Vyberte položku.</w:t>
            </w:r>
          </w:ins>
          <w:customXmlInsRangeStart w:id="149" w:author="Gombosová Erika" w:date="2015-12-07T15:41:00Z"/>
        </w:sdtContent>
      </w:sdt>
      <w:customXmlInsRangeEnd w:id="149"/>
      <w:del w:id="150" w:author="Gombosová Erika" w:date="2015-12-07T15:42:00Z">
        <w:r w:rsidDel="00EC2B75">
          <w:delText>správy z kontroly</w:delText>
        </w:r>
      </w:del>
      <w:r>
        <w:t xml:space="preserve"> </w:t>
      </w:r>
      <w:r w:rsidR="00361257">
        <w:t>kontrolovanej osobe (napr. prijímateľovi)</w:t>
      </w:r>
      <w:r>
        <w:t xml:space="preserve">. </w:t>
      </w:r>
    </w:p>
    <w:p w:rsidR="00FD028A" w:rsidRPr="00FD028A" w:rsidRDefault="00FD028A" w:rsidP="00FD028A"/>
    <w:sectPr w:rsidR="00FD028A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5F6" w:rsidRDefault="002D15F6" w:rsidP="009B44B8">
      <w:pPr>
        <w:spacing w:after="0" w:line="240" w:lineRule="auto"/>
      </w:pPr>
      <w:r>
        <w:separator/>
      </w:r>
    </w:p>
  </w:endnote>
  <w:endnote w:type="continuationSeparator" w:id="0">
    <w:p w:rsidR="002D15F6" w:rsidRDefault="002D15F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EB" w:rsidRDefault="00E315EB" w:rsidP="00E315E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0F6776" wp14:editId="4300DFC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E315EB" w:rsidRDefault="00E315EB" w:rsidP="00E315E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10FF8A31" wp14:editId="366542A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A6C39">
          <w:rPr>
            <w:noProof/>
          </w:rPr>
          <w:t>2</w:t>
        </w:r>
        <w:r>
          <w:fldChar w:fldCharType="end"/>
        </w:r>
      </w:sdtContent>
    </w:sdt>
  </w:p>
  <w:p w:rsidR="00E315EB" w:rsidRPr="00627EA3" w:rsidRDefault="00E315EB" w:rsidP="00E315EB">
    <w:pPr>
      <w:pStyle w:val="Pta"/>
    </w:pPr>
  </w:p>
  <w:p w:rsidR="00E315EB" w:rsidRDefault="00E315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5F6" w:rsidRDefault="002D15F6" w:rsidP="009B44B8">
      <w:pPr>
        <w:spacing w:after="0" w:line="240" w:lineRule="auto"/>
      </w:pPr>
      <w:r>
        <w:separator/>
      </w:r>
    </w:p>
  </w:footnote>
  <w:footnote w:type="continuationSeparator" w:id="0">
    <w:p w:rsidR="002D15F6" w:rsidRDefault="002D15F6" w:rsidP="009B44B8">
      <w:pPr>
        <w:spacing w:after="0" w:line="240" w:lineRule="auto"/>
      </w:pPr>
      <w:r>
        <w:continuationSeparator/>
      </w:r>
    </w:p>
  </w:footnote>
  <w:footnote w:id="1">
    <w:p w:rsidR="003170D5" w:rsidRDefault="003170D5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riadiaceho orgánu, ktorí vykonali kontrolu. </w:t>
      </w:r>
    </w:p>
  </w:footnote>
  <w:footnote w:id="2">
    <w:p w:rsidR="00F039C2" w:rsidRDefault="00F039C2" w:rsidP="00F039C2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iných orgánov verejnej správy alebo iných právnických osôb, alebo fyzických osôb, ktoré sa budú spolupodieľať na vykonávaní kontroly s</w:t>
      </w:r>
      <w:r w:rsidR="00BC2545">
        <w:t> </w:t>
      </w:r>
      <w:r>
        <w:t>RO</w:t>
      </w:r>
      <w:r w:rsidR="00BC2545">
        <w:t xml:space="preserve"> ako prizvané osoby</w:t>
      </w:r>
      <w:r>
        <w:t xml:space="preserve">. </w:t>
      </w:r>
    </w:p>
  </w:footnote>
  <w:footnote w:id="3">
    <w:p w:rsidR="007312BF" w:rsidRDefault="007312BF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</w:t>
      </w:r>
    </w:p>
  </w:footnote>
  <w:footnote w:id="4">
    <w:p w:rsidR="008A21A6" w:rsidRDefault="008A21A6" w:rsidP="008A21A6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užívateľ, dodávateľ, subdodávateľ). </w:t>
      </w:r>
    </w:p>
  </w:footnote>
  <w:footnote w:id="5">
    <w:p w:rsidR="004F3755" w:rsidDel="00CA52B4" w:rsidRDefault="004F3755" w:rsidP="004F3755">
      <w:pPr>
        <w:pStyle w:val="Textpoznmkypodiarou"/>
        <w:rPr>
          <w:del w:id="39" w:author="Gombosová Erika" w:date="2016-01-05T10:03:00Z"/>
        </w:rPr>
      </w:pPr>
      <w:del w:id="40" w:author="Gombosová Erika" w:date="2016-01-05T10:03:00Z">
        <w:r w:rsidDel="00CA52B4">
          <w:rPr>
            <w:rStyle w:val="Odkaznapoznmkupodiarou"/>
          </w:rPr>
          <w:footnoteRef/>
        </w:r>
        <w:r w:rsidDel="00CA52B4">
          <w:delText xml:space="preserve"> Platí len v prípade </w:delText>
        </w:r>
      </w:del>
      <w:ins w:id="41" w:author="Gombosová Erika" w:date="2015-12-14T19:54:00Z">
        <w:del w:id="42" w:author="Gombosová Erika" w:date="2016-01-05T10:03:00Z">
          <w:r w:rsidR="004C3481" w:rsidDel="00CA52B4">
            <w:delText xml:space="preserve">finančnej </w:delText>
          </w:r>
        </w:del>
      </w:ins>
      <w:del w:id="43" w:author="Gombosová Erika" w:date="2016-01-05T10:03:00Z">
        <w:r w:rsidDel="00CA52B4">
          <w:delText xml:space="preserve">kontroly na mieste (ak je </w:delText>
        </w:r>
      </w:del>
      <w:ins w:id="44" w:author="Gombosová Erika" w:date="2015-12-14T19:54:00Z">
        <w:del w:id="45" w:author="Gombosová Erika" w:date="2016-01-05T10:03:00Z">
          <w:r w:rsidR="004C3481" w:rsidDel="00CA52B4">
            <w:delText xml:space="preserve">finančná </w:delText>
          </w:r>
        </w:del>
      </w:ins>
      <w:del w:id="46" w:author="Gombosová Erika" w:date="2016-01-05T10:03:00Z">
        <w:r w:rsidDel="00CA52B4">
          <w:delText xml:space="preserve">kontrola na mieste vykonávaná na viacerých miestach fyzického výkonu </w:delText>
        </w:r>
      </w:del>
      <w:ins w:id="47" w:author="Gombosová Erika" w:date="2015-12-14T19:54:00Z">
        <w:del w:id="48" w:author="Gombosová Erika" w:date="2016-01-05T10:03:00Z">
          <w:r w:rsidR="004C3481" w:rsidDel="00CA52B4">
            <w:delText xml:space="preserve">finančnej </w:delText>
          </w:r>
        </w:del>
      </w:ins>
      <w:del w:id="49" w:author="Gombosová Erika" w:date="2016-01-05T10:03:00Z">
        <w:r w:rsidDel="00CA52B4">
          <w:delText>kontroly na mieste, RO uvedie všetky tieto miesta).</w:delText>
        </w:r>
      </w:del>
    </w:p>
  </w:footnote>
  <w:footnote w:id="6">
    <w:p w:rsidR="00CA52B4" w:rsidRDefault="00CA52B4" w:rsidP="00CA52B4">
      <w:pPr>
        <w:pStyle w:val="Textpoznmkypodiarou"/>
        <w:rPr>
          <w:ins w:id="52" w:author="Gombosová Erika" w:date="2016-01-05T10:03:00Z"/>
        </w:rPr>
      </w:pPr>
      <w:ins w:id="53" w:author="Gombosová Erika" w:date="2016-01-05T10:03:00Z">
        <w:r>
          <w:rPr>
            <w:rStyle w:val="Odkaznapoznmkupodiarou"/>
          </w:rPr>
          <w:footnoteRef/>
        </w:r>
        <w:r>
          <w:t xml:space="preserve"> Platí len v prípade finančnej kontroly na mieste (ak je finančná kontrola na mieste vykonávaná na viacerých miestach fyzického výkonu finančnej kontroly na mieste, RO uvedie všetky tieto miesta).</w:t>
        </w:r>
      </w:ins>
    </w:p>
  </w:footnote>
  <w:footnote w:id="7">
    <w:p w:rsidR="004F3755" w:rsidDel="00845289" w:rsidRDefault="004F3755" w:rsidP="004F3755">
      <w:pPr>
        <w:pStyle w:val="Textpoznmkypodiarou"/>
        <w:rPr>
          <w:del w:id="55" w:author="Gombosová Erika" w:date="2015-11-27T13:03:00Z"/>
        </w:rPr>
      </w:pPr>
      <w:del w:id="56" w:author="Gombosová Erika" w:date="2015-11-27T13:03:00Z">
        <w:r w:rsidDel="00845289">
          <w:rPr>
            <w:rStyle w:val="Odkaznapoznmkupodiarou"/>
          </w:rPr>
          <w:footnoteRef/>
        </w:r>
        <w:r w:rsidDel="00845289">
          <w:delText xml:space="preserve"> Platí len v prípade kontroly na mieste (ak je kontrola na mieste vykonávaná na viacerých miestach fyzického výkonu kontroly na mieste, RO uvedie všetky tieto miesta).</w:delText>
        </w:r>
      </w:del>
    </w:p>
  </w:footnote>
  <w:footnote w:id="8">
    <w:p w:rsidR="00CA52B4" w:rsidRDefault="00CA52B4" w:rsidP="00CA52B4">
      <w:pPr>
        <w:pStyle w:val="Textpoznmkypodiarou"/>
        <w:rPr>
          <w:ins w:id="59" w:author="Gombosová Erika" w:date="2016-01-05T10:03:00Z"/>
        </w:rPr>
      </w:pPr>
      <w:ins w:id="60" w:author="Gombosová Erika" w:date="2016-01-05T10:03:00Z">
        <w:r>
          <w:rPr>
            <w:rStyle w:val="Odkaznapoznmkupodiarou"/>
          </w:rPr>
          <w:footnoteRef/>
        </w:r>
        <w:r>
          <w:t xml:space="preserve"> V prípade, ak je fyzický výkon kontroly rozdelený na viacero dní, je potrebné uviesť všetky dni. </w:t>
        </w:r>
      </w:ins>
      <w:ins w:id="61" w:author="Gombosová Erika" w:date="2016-01-05T10:04:00Z">
        <w:r>
          <w:t>Platí len v prípade finančnej kontroly na mieste.</w:t>
        </w:r>
      </w:ins>
      <w:ins w:id="62" w:author="Gombosová Erika" w:date="2016-01-05T10:03:00Z">
        <w:r>
          <w:t xml:space="preserve"> </w:t>
        </w:r>
      </w:ins>
    </w:p>
  </w:footnote>
  <w:footnote w:id="9">
    <w:p w:rsidR="004F3755" w:rsidDel="00845289" w:rsidRDefault="004F3755" w:rsidP="004F3755">
      <w:pPr>
        <w:pStyle w:val="Textpoznmkypodiarou"/>
        <w:rPr>
          <w:del w:id="65" w:author="Gombosová Erika" w:date="2015-11-27T13:03:00Z"/>
        </w:rPr>
      </w:pPr>
      <w:del w:id="66" w:author="Gombosová Erika" w:date="2015-11-27T13:03:00Z">
        <w:r w:rsidDel="00845289">
          <w:rPr>
            <w:rStyle w:val="Odkaznapoznmkupodiarou"/>
          </w:rPr>
          <w:footnoteRef/>
        </w:r>
        <w:r w:rsidDel="00845289">
          <w:delText xml:space="preserve"> V prípade, ak je fyzický výkon kontroly rozdelený na viacero dní, je potrebné uviesť všetky dni.  </w:delText>
        </w:r>
      </w:del>
    </w:p>
  </w:footnote>
  <w:footnote w:id="10">
    <w:p w:rsidR="004F3755" w:rsidDel="00CA52B4" w:rsidRDefault="004F3755" w:rsidP="004F3755">
      <w:pPr>
        <w:pStyle w:val="Textpoznmkypodiarou"/>
        <w:rPr>
          <w:del w:id="70" w:author="Gombosová Erika" w:date="2016-01-05T10:04:00Z"/>
        </w:rPr>
      </w:pPr>
      <w:del w:id="71" w:author="Gombosová Erika" w:date="2016-01-05T10:04:00Z">
        <w:r w:rsidDel="00CA52B4">
          <w:rPr>
            <w:rStyle w:val="Odkaznapoznmkupodiarou"/>
          </w:rPr>
          <w:footnoteRef/>
        </w:r>
        <w:r w:rsidDel="00CA52B4">
          <w:delText xml:space="preserve"> </w:delText>
        </w:r>
        <w:r w:rsidR="00FF1B59" w:rsidDel="00CA52B4">
          <w:delText xml:space="preserve">Ak je formou výkonu kontroly administratívna </w:delText>
        </w:r>
      </w:del>
      <w:ins w:id="72" w:author="Gombosová Erika" w:date="2015-12-02T09:16:00Z">
        <w:del w:id="73" w:author="Gombosová Erika" w:date="2016-01-05T10:04:00Z">
          <w:r w:rsidR="00A33051" w:rsidDel="00CA52B4">
            <w:delText xml:space="preserve">finančná </w:delText>
          </w:r>
        </w:del>
      </w:ins>
      <w:del w:id="74" w:author="Gombosová Erika" w:date="2016-01-05T10:04:00Z">
        <w:r w:rsidR="00FF1B59" w:rsidDel="00CA52B4">
          <w:delText>kontrola ŽoP pred jej preplatením/zúčtovaním, uvedie RO do predmetu kontroly aj ITMS kód ŽoP, poradové číslo ŽoP a jej typ (</w:delText>
        </w:r>
        <w:r w:rsidR="00FF1B59" w:rsidRPr="007645D2" w:rsidDel="00CA52B4">
          <w:delText>priebežná platba</w:delText>
        </w:r>
        <w:r w:rsidR="00FF1B59" w:rsidDel="00CA52B4">
          <w:delText xml:space="preserve">, poskytnutie predfinancovania, </w:delText>
        </w:r>
        <w:r w:rsidR="00FF1B59" w:rsidRPr="007645D2" w:rsidDel="00CA52B4">
          <w:delText>zúčtovanie predfinancovania, poskytnutie zálohovej platby alebo zúčtovanie zálohovej platby, žiadosť o platbu (s príznakom záverečná)</w:delText>
        </w:r>
        <w:r w:rsidR="00FF1B59" w:rsidDel="00CA52B4">
          <w:delText>). V ostatných prípadoch uvedie RO osobitný predmet kontroly/osobitné predmety kontroly uvedené v Systéme riadenia EŠIF na PO 2014-2020 a v usmerneniach RO, resp. iný predmet kontroly podľa charakteru kontroly (napr. kontrola delegovaných právomocí na SO</w:delText>
        </w:r>
        <w:r w:rsidR="00F36F86" w:rsidDel="00CA52B4">
          <w:delText>, kontrola verejného obstarávania</w:delText>
        </w:r>
        <w:r w:rsidR="00FF1B59" w:rsidDel="00CA52B4">
          <w:delText>).</w:delText>
        </w:r>
      </w:del>
    </w:p>
  </w:footnote>
  <w:footnote w:id="11">
    <w:p w:rsidR="00CA52B4" w:rsidRDefault="00CA52B4" w:rsidP="00CA52B4">
      <w:pPr>
        <w:pStyle w:val="Textpoznmkypodiarou"/>
        <w:rPr>
          <w:ins w:id="76" w:author="Gombosová Erika" w:date="2016-01-05T10:04:00Z"/>
        </w:rPr>
      </w:pPr>
      <w:ins w:id="77" w:author="Gombosová Erika" w:date="2016-01-05T10:04:00Z">
        <w:r>
          <w:rPr>
            <w:rStyle w:val="Odkaznapoznmkupodiarou"/>
          </w:rPr>
          <w:footnoteRef/>
        </w:r>
        <w:r>
          <w:t xml:space="preserve"> Ak je formou výkonu kontroly administratívna finančná kontrola ŽoP pred jej preplatením/zúčtovaním, uvedie RO do predmetu kontroly aj ITMS kód ŽoP, poradové číslo ŽoP a jej typ (</w:t>
        </w:r>
        <w:r w:rsidRPr="007645D2">
          <w:t>priebežná platba</w:t>
        </w:r>
        <w:r>
          <w:t xml:space="preserve">, poskytnutie predfinancovania, </w:t>
        </w:r>
        <w:r w:rsidRPr="007645D2">
          <w:t>zúčtovanie predfinancovania, poskytnutie zálohovej platby alebo zúčtovanie zálohovej platby, žiadosť o platbu (s príznakom záverečná)</w:t>
        </w:r>
        <w:r>
          <w:t>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</w:t>
        </w:r>
      </w:ins>
    </w:p>
  </w:footnote>
  <w:footnote w:id="12">
    <w:p w:rsidR="004F3755" w:rsidDel="00CA52B4" w:rsidRDefault="004F3755" w:rsidP="004F3755">
      <w:pPr>
        <w:pStyle w:val="Textpoznmkypodiarou"/>
        <w:rPr>
          <w:del w:id="79" w:author="Gombosová Erika" w:date="2016-01-05T10:04:00Z"/>
        </w:rPr>
      </w:pPr>
      <w:del w:id="80" w:author="Gombosová Erika" w:date="2016-01-05T10:04:00Z">
        <w:r w:rsidDel="00CA52B4">
          <w:rPr>
            <w:rStyle w:val="Odkaznapoznmkupodiarou"/>
          </w:rPr>
          <w:footnoteRef/>
        </w:r>
        <w:r w:rsidDel="00CA52B4">
          <w:delText xml:space="preserve"> </w:delText>
        </w:r>
        <w:r w:rsidR="00FF1B59" w:rsidDel="00CA52B4">
          <w:delText>RO môže zadefinovať bližšiu charakteristiku predmetu kontroly.</w:delText>
        </w:r>
      </w:del>
    </w:p>
  </w:footnote>
  <w:footnote w:id="13">
    <w:p w:rsidR="00CA52B4" w:rsidRDefault="00CA52B4" w:rsidP="00CA52B4">
      <w:pPr>
        <w:pStyle w:val="Textpoznmkypodiarou"/>
        <w:rPr>
          <w:ins w:id="83" w:author="Gombosová Erika" w:date="2016-01-05T10:04:00Z"/>
        </w:rPr>
      </w:pPr>
      <w:ins w:id="84" w:author="Gombosová Erika" w:date="2016-01-05T10:04:00Z">
        <w:r>
          <w:rPr>
            <w:rStyle w:val="Odkaznapoznmkupodiarou"/>
          </w:rPr>
          <w:footnoteRef/>
        </w:r>
        <w:r>
          <w:t xml:space="preserve"> RO môže zadefinovať bližšiu charakteristiku predmetu kontroly.</w:t>
        </w:r>
      </w:ins>
    </w:p>
  </w:footnote>
  <w:footnote w:id="14">
    <w:p w:rsidR="004F3755" w:rsidDel="00EC2B75" w:rsidRDefault="004F3755" w:rsidP="004F3755">
      <w:pPr>
        <w:pStyle w:val="Textpoznmkypodiarou"/>
        <w:rPr>
          <w:del w:id="89" w:author="Gombosová Erika" w:date="2015-12-07T15:39:00Z"/>
        </w:rPr>
      </w:pPr>
      <w:del w:id="90" w:author="Gombosová Erika" w:date="2015-12-07T15:39:00Z">
        <w:r w:rsidDel="00EC2B75">
          <w:rPr>
            <w:rStyle w:val="Odkaznapoznmkupodiarou"/>
          </w:rPr>
          <w:footnoteRef/>
        </w:r>
        <w:r w:rsidDel="00EC2B75">
          <w:delText xml:space="preserve"> Nehodiace sa prečiarknuť. </w:delText>
        </w:r>
      </w:del>
    </w:p>
  </w:footnote>
  <w:footnote w:id="15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</w:t>
      </w:r>
      <w:ins w:id="91" w:author="Gombosová Erika" w:date="2015-12-14T19:56:00Z">
        <w:r w:rsidR="004C3481">
          <w:t xml:space="preserve">finančnej </w:t>
        </w:r>
      </w:ins>
      <w:r>
        <w:t xml:space="preserve">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ins w:id="92" w:author="Gombosová Erika" w:date="2015-12-11T08:19:00Z">
        <w:r w:rsidR="000B085D">
          <w:t xml:space="preserve"> EŠIF</w:t>
        </w:r>
      </w:ins>
      <w:r>
        <w:t xml:space="preserve">. </w:t>
      </w:r>
    </w:p>
  </w:footnote>
  <w:footnote w:id="16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</w:t>
      </w:r>
      <w:ins w:id="93" w:author="Gombosová Erika" w:date="2015-12-14T19:55:00Z">
        <w:r w:rsidR="004C3481">
          <w:t xml:space="preserve">finančnej </w:t>
        </w:r>
      </w:ins>
      <w:r>
        <w:t xml:space="preserve">kontroly na mieste, ak nebola vykonaná 100 % kontrola deklarovaných výdavkov prijímateľa. </w:t>
      </w:r>
    </w:p>
  </w:footnote>
  <w:footnote w:id="17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detailne popíše nedostatky, ktoré boli pri kontrole zistené s </w:t>
      </w:r>
      <w:r w:rsidRPr="00600E35">
        <w:t>odkazom na príslušné porušenia legislatívy SR, EÚ, Zmluvy o poskytnutí NFP a pod. vrátane kvalifikácie zistených nezrovnalostí alebo zisteného podozrenia z nezrovnalosti.</w:t>
      </w:r>
    </w:p>
  </w:footnote>
  <w:footnote w:id="18">
    <w:p w:rsidR="00E60A15" w:rsidRDefault="00E60A15">
      <w:pPr>
        <w:pStyle w:val="Textpoznmkypodiarou"/>
      </w:pPr>
      <w:r>
        <w:rPr>
          <w:rStyle w:val="Odkaznapoznmkupodiarou"/>
        </w:rPr>
        <w:footnoteRef/>
      </w:r>
      <w:r>
        <w:t xml:space="preserve"> RO vypĺňa v prípade, ak </w:t>
      </w:r>
      <w:r w:rsidR="001B6CC1">
        <w:t xml:space="preserve">je formou výkonu kontroly administratívna </w:t>
      </w:r>
      <w:ins w:id="94" w:author="Gombosová Erika" w:date="2015-12-02T09:17:00Z">
        <w:r w:rsidR="00A33051">
          <w:t xml:space="preserve">finančná </w:t>
        </w:r>
      </w:ins>
      <w:r w:rsidR="001B6CC1">
        <w:t>kontrola ŽoP pred jej preplatením/zúčtovaním</w:t>
      </w:r>
      <w:r>
        <w:t xml:space="preserve">. RO uvedie sumu „spolu“ uvedenú v 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>
        <w:t>Interreg</w:t>
      </w:r>
      <w:proofErr w:type="spellEnd"/>
      <w:r>
        <w:t xml:space="preserve"> V-A (programy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19">
    <w:p w:rsidR="00E60A15" w:rsidRDefault="00E60A15" w:rsidP="003A669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B6CC1">
        <w:t xml:space="preserve">RO vypĺňa v prípade, ak je formou výkonu kontroly administratívna </w:t>
      </w:r>
      <w:ins w:id="95" w:author="Gombosová Erika" w:date="2015-12-02T09:17:00Z">
        <w:r w:rsidR="00A33051">
          <w:t xml:space="preserve">finančná </w:t>
        </w:r>
      </w:ins>
      <w:r w:rsidR="001B6CC1">
        <w:t xml:space="preserve">kontrola ŽoP pred jej preplatením/zúčtovaním. </w:t>
      </w:r>
      <w:r>
        <w:t xml:space="preserve"> RO uvedie sumu, ktorá bola predmetom kontroly (pozn. bez sumy, ktorá bola vyčlenená na samostatnú kontrolu). </w:t>
      </w:r>
    </w:p>
  </w:footnote>
  <w:footnote w:id="20">
    <w:p w:rsidR="00E60A15" w:rsidRDefault="00E60A1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B6CC1">
        <w:t xml:space="preserve">RO vypĺňa v prípade, ak je formou výkonu kontroly administratívna </w:t>
      </w:r>
      <w:ins w:id="96" w:author="Gombosová Erika" w:date="2015-12-02T09:17:00Z">
        <w:r w:rsidR="00A33051">
          <w:t xml:space="preserve">finančná </w:t>
        </w:r>
      </w:ins>
      <w:r w:rsidR="001B6CC1">
        <w:t xml:space="preserve">kontrola ŽoP pred jej preplatením/zúčtovaním. </w:t>
      </w:r>
      <w:r>
        <w:t xml:space="preserve"> RO uvedie sumu „spolu“ uvedenú v stĺpci č. 20 „Oprávnený výdavok (v EUR)“, časti B-B1 (pozn. pri programoch </w:t>
      </w:r>
      <w:proofErr w:type="spellStart"/>
      <w:r>
        <w:t>Interreg</w:t>
      </w:r>
      <w:proofErr w:type="spellEnd"/>
      <w:r>
        <w:t xml:space="preserve"> V-A (pozn. 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1">
    <w:p w:rsidR="00E60A15" w:rsidRDefault="00E60A1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B6CC1">
        <w:t xml:space="preserve">RO vypĺňa v prípade, ak je formou výkonu kontroly administratívna </w:t>
      </w:r>
      <w:ins w:id="97" w:author="Gombosová Erika" w:date="2015-12-02T09:18:00Z">
        <w:r w:rsidR="00A33051">
          <w:t xml:space="preserve">finančná </w:t>
        </w:r>
      </w:ins>
      <w:r w:rsidR="001B6CC1">
        <w:t>kontrola ŽoP pred jej preplatením/zúčtovaním.</w:t>
      </w:r>
      <w:r>
        <w:t xml:space="preserve"> RO uvedie sumu „spolu“ uvedenú v stĺpci č. 21 „Neoprávnený výdavok (v EUR)“, časti B-B1(pozn. pri programoch </w:t>
      </w:r>
      <w:proofErr w:type="spellStart"/>
      <w:r>
        <w:t>Interreg</w:t>
      </w:r>
      <w:proofErr w:type="spellEnd"/>
      <w:r>
        <w:t xml:space="preserve"> V-A (programy cezhraničnej spolupráce cieľa Európska územná spolupráca) sa predmetné časti správy z kontroly vypĺňajú z časti B-B2 a B-B3) 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2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492840">
        <w:t xml:space="preserve">Ak je formou výkonu kontroly administratívna </w:t>
      </w:r>
      <w:ins w:id="104" w:author="Gombosová Erika" w:date="2015-12-02T09:18:00Z">
        <w:r w:rsidR="00A33051">
          <w:t xml:space="preserve">finančná </w:t>
        </w:r>
      </w:ins>
      <w:r w:rsidR="00492840">
        <w:t xml:space="preserve">kontrola ŽoP </w:t>
      </w:r>
      <w:r w:rsidR="007D6A48">
        <w:t>pred jej preplatením/zúčtovaním</w:t>
      </w:r>
      <w:r w:rsidR="00492840">
        <w:t>,</w:t>
      </w:r>
      <w:r>
        <w:t xml:space="preserve"> je RO povinný uviesť taktiež informáciu o tom, či je ŽoP o platbu navrhnutá na schválenie v plnej v</w:t>
      </w:r>
      <w:r w:rsidR="007D6A48">
        <w:t>ýške/ schválená v zníženej sume</w:t>
      </w:r>
      <w:r>
        <w:t>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t>
      </w:r>
    </w:p>
  </w:footnote>
  <w:footnote w:id="23">
    <w:p w:rsidR="00A84CBA" w:rsidRDefault="00A84CBA" w:rsidP="00A84CBA">
      <w:pPr>
        <w:pStyle w:val="Textpoznmkypodiarou"/>
      </w:pPr>
      <w:r>
        <w:rPr>
          <w:rStyle w:val="Odkaznapoznmkupodiarou"/>
        </w:rPr>
        <w:footnoteRef/>
      </w:r>
      <w:r>
        <w:t xml:space="preserve"> RO vyplní ak </w:t>
      </w:r>
      <w:r w:rsidR="00527598">
        <w:t xml:space="preserve">je to </w:t>
      </w:r>
      <w:r>
        <w:t xml:space="preserve">relevantné. RO uvedie, ktoré skutočnosti uvedené v § </w:t>
      </w:r>
      <w:del w:id="122" w:author="Gombosová Erika" w:date="2015-12-02T09:19:00Z">
        <w:r w:rsidDel="00A33051">
          <w:delText>9a</w:delText>
        </w:r>
      </w:del>
      <w:ins w:id="123" w:author="Gombosová Erika" w:date="2015-12-02T09:19:00Z">
        <w:r w:rsidR="00A33051">
          <w:t>6</w:t>
        </w:r>
      </w:ins>
      <w:r>
        <w:t xml:space="preserve"> </w:t>
      </w:r>
      <w:ins w:id="124" w:author="Gombosová Erika" w:date="2015-12-11T08:21:00Z">
        <w:r w:rsidR="00600E35">
          <w:t xml:space="preserve">ods. 4 </w:t>
        </w:r>
      </w:ins>
      <w:r w:rsidR="00CB3823">
        <w:t xml:space="preserve">zákona o finančnej kontrole </w:t>
      </w:r>
      <w:r>
        <w:t xml:space="preserve">overil. </w:t>
      </w:r>
    </w:p>
  </w:footnote>
  <w:footnote w:id="24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ŽoP, je postačujú</w:t>
      </w:r>
      <w:r w:rsidR="00527598">
        <w:t>ce uviesť odkaz na číslo/čísla Ž</w:t>
      </w:r>
      <w:r>
        <w:t xml:space="preserve">oP, v ktorej sa zoznam dokladov nachádza.  </w:t>
      </w:r>
    </w:p>
  </w:footnote>
  <w:footnote w:id="25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prílohy/názvy príloh, ktoré potvrdzujú nedostatky zistené  kontrolou.</w:t>
      </w:r>
    </w:p>
  </w:footnote>
  <w:footnote w:id="26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Určí RO</w:t>
      </w:r>
      <w:r w:rsidR="00DE35D7">
        <w:t xml:space="preserve"> ak relevantné</w:t>
      </w:r>
      <w:r>
        <w:t>,</w:t>
      </w:r>
      <w:r w:rsidRPr="0001362F">
        <w:t xml:space="preserve"> </w:t>
      </w:r>
      <w:r>
        <w:t>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27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prípade, ak vypracovaniu správy predchádzalo doručenie  návrhu správy z kontroly (t.j. boli v rámci kontroly zistené nedostatky). </w:t>
      </w:r>
    </w:p>
  </w:footnote>
  <w:footnote w:id="28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prípade, ak vypracovaniu správy predchádzalo doručenie  návrhu správy z kontroly (t.j. boli v rámci kontroly zistené nedostatky). </w:t>
      </w:r>
      <w:r w:rsidR="008B585D" w:rsidRPr="008B585D">
        <w:t>Sú dodatočné stavebné práce a služby spojené s dodatočnými stavebnými prácami</w:t>
      </w:r>
      <w:r w:rsidR="008B585D">
        <w:t>.</w:t>
      </w:r>
      <w:r w:rsidR="008B585D" w:rsidRPr="008B585D">
        <w:t xml:space="preserve"> </w:t>
      </w:r>
      <w:r>
        <w:t xml:space="preserve"> </w:t>
      </w:r>
    </w:p>
  </w:footnote>
  <w:footnote w:id="29">
    <w:p w:rsidR="004F3755" w:rsidRDefault="004F3755" w:rsidP="004F3755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prípade, ak vypracovaniu správy predchádzalo doručenie  návrhu správy z kontroly (t.j. boli v rámci kontroly zistené nedostatky).</w:t>
      </w:r>
      <w:r w:rsidR="00264486">
        <w:t xml:space="preserve"> V prípade, ak prijímateľ nemal k návrhu správy z kontroly námietky uvedie RO informáciu o tom, že námietky neboli prijímateľom predložené, príp. inú relevantnú informáciu. </w:t>
      </w:r>
    </w:p>
  </w:footnote>
  <w:footnote w:id="30">
    <w:p w:rsidR="008A21A6" w:rsidRDefault="008A21A6" w:rsidP="008A21A6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osoby (zamestnancov RO), ktoré vykonali kontrolu vrátane prizvaných osôb (napr. gestor horizontálneho princípu). V prípade, ak formou výkonu kontroly </w:t>
      </w:r>
      <w:proofErr w:type="spellStart"/>
      <w:r>
        <w:t>je</w:t>
      </w:r>
      <w:del w:id="130" w:author="Gombosová Erika" w:date="2015-12-07T15:30:00Z">
        <w:r w:rsidDel="00E4145E">
          <w:delText xml:space="preserve"> </w:delText>
        </w:r>
      </w:del>
      <w:r w:rsidR="00E4145E">
        <w:t>administratívna</w:t>
      </w:r>
      <w:proofErr w:type="spellEnd"/>
      <w:ins w:id="131" w:author="Gombosová Erika" w:date="2015-12-02T09:21:00Z">
        <w:r w:rsidR="00A33051">
          <w:t xml:space="preserve"> finančná </w:t>
        </w:r>
      </w:ins>
      <w:del w:id="132" w:author="Gombosová Erika" w:date="2015-12-02T09:20:00Z">
        <w:r w:rsidDel="00A33051">
          <w:delText xml:space="preserve"> </w:delText>
        </w:r>
      </w:del>
      <w:r>
        <w:t>kontrola musí byť jednou z osôb vykonávajúcich kontrolu</w:t>
      </w:r>
      <w:ins w:id="133" w:author="Gombosová Erika" w:date="2015-12-11T08:22:00Z">
        <w:r w:rsidR="003D52F3">
          <w:t xml:space="preserve"> štatutárny orgán alebo ním určený </w:t>
        </w:r>
      </w:ins>
      <w:del w:id="134" w:author="Gombosová Erika" w:date="2015-12-11T08:22:00Z">
        <w:r w:rsidDel="003D52F3">
          <w:delText xml:space="preserve"> </w:delText>
        </w:r>
      </w:del>
      <w:r>
        <w:t xml:space="preserve">vedúci zamestnanec.  </w:t>
      </w:r>
    </w:p>
  </w:footnote>
  <w:footnote w:id="31">
    <w:p w:rsidR="008A21A6" w:rsidRDefault="008A21A6" w:rsidP="008A21A6">
      <w:pPr>
        <w:pStyle w:val="Textpoznmkypodiarou"/>
      </w:pPr>
      <w:r>
        <w:rPr>
          <w:rStyle w:val="Odkaznapoznmkupodiarou"/>
        </w:rPr>
        <w:footnoteRef/>
      </w:r>
      <w:r>
        <w:t xml:space="preserve"> RO uvedie pozíciu zamestnanca RO v rámci interných predpisov. V prípade, ak formou výkonu kontroly je </w:t>
      </w:r>
      <w:ins w:id="135" w:author="Gombosová Erika" w:date="2015-12-07T15:30:00Z">
        <w:r w:rsidR="00E4145E">
          <w:t>administratívna</w:t>
        </w:r>
      </w:ins>
      <w:ins w:id="136" w:author="Gombosová Erika" w:date="2015-12-02T09:21:00Z">
        <w:r w:rsidR="00A33051">
          <w:t xml:space="preserve"> finančná </w:t>
        </w:r>
      </w:ins>
      <w:del w:id="137" w:author="Gombosová Erika" w:date="2015-12-02T09:21:00Z">
        <w:r w:rsidDel="00A33051">
          <w:delText>administratívna</w:delText>
        </w:r>
      </w:del>
      <w:r>
        <w:t xml:space="preserve"> kontrola musí byť jednou z osôb vykonávajúcich kontrolu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07" w:rsidRDefault="00644907" w:rsidP="0064490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32902FD" wp14:editId="07648A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3C1BDFB297744E2AFEF7CA7341ACA78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644907" w:rsidRDefault="00644907" w:rsidP="00644907">
        <w:pPr>
          <w:pStyle w:val="Hlavika"/>
          <w:jc w:val="right"/>
        </w:pPr>
        <w:del w:id="151" w:author="Tibor Barna" w:date="2016-02-11T11:11:00Z">
          <w:r w:rsidDel="001A6C39">
            <w:rPr>
              <w:szCs w:val="20"/>
            </w:rPr>
            <w:delText>17.12.2014</w:delText>
          </w:r>
        </w:del>
        <w:ins w:id="152" w:author="Gombosová Erika" w:date="2015-12-23T09:37:00Z">
          <w:del w:id="153" w:author="Tibor Barna" w:date="2016-02-11T11:11:00Z">
            <w:r w:rsidR="002924C7" w:rsidDel="001A6C39">
              <w:rPr>
                <w:szCs w:val="20"/>
              </w:rPr>
              <w:delText>01.01.2016</w:delText>
            </w:r>
          </w:del>
        </w:ins>
        <w:ins w:id="154" w:author="Tibor Barna" w:date="2016-02-11T11:11:00Z">
          <w:r w:rsidR="001A6C39">
            <w:rPr>
              <w:szCs w:val="20"/>
            </w:rPr>
            <w:t>11.02.2016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55EFA"/>
    <w:rsid w:val="000614E5"/>
    <w:rsid w:val="00062525"/>
    <w:rsid w:val="00071B7E"/>
    <w:rsid w:val="00094755"/>
    <w:rsid w:val="000A2BFF"/>
    <w:rsid w:val="000B085D"/>
    <w:rsid w:val="000E6960"/>
    <w:rsid w:val="00105536"/>
    <w:rsid w:val="00113D37"/>
    <w:rsid w:val="00146E93"/>
    <w:rsid w:val="00151E30"/>
    <w:rsid w:val="00154F86"/>
    <w:rsid w:val="00170D6E"/>
    <w:rsid w:val="001906B2"/>
    <w:rsid w:val="00194E50"/>
    <w:rsid w:val="001A6C39"/>
    <w:rsid w:val="001B6CC1"/>
    <w:rsid w:val="001B704D"/>
    <w:rsid w:val="001E7580"/>
    <w:rsid w:val="00242D3C"/>
    <w:rsid w:val="0024799D"/>
    <w:rsid w:val="00264486"/>
    <w:rsid w:val="002924C7"/>
    <w:rsid w:val="002B60FE"/>
    <w:rsid w:val="002B7F67"/>
    <w:rsid w:val="002C485A"/>
    <w:rsid w:val="002D15F6"/>
    <w:rsid w:val="002E0ABE"/>
    <w:rsid w:val="003170D5"/>
    <w:rsid w:val="00320CB7"/>
    <w:rsid w:val="00333C5E"/>
    <w:rsid w:val="003377A7"/>
    <w:rsid w:val="0034360B"/>
    <w:rsid w:val="00361257"/>
    <w:rsid w:val="003A63B7"/>
    <w:rsid w:val="003D52F3"/>
    <w:rsid w:val="003D6A65"/>
    <w:rsid w:val="003E1630"/>
    <w:rsid w:val="003E7F82"/>
    <w:rsid w:val="004102E5"/>
    <w:rsid w:val="00411F1A"/>
    <w:rsid w:val="00416268"/>
    <w:rsid w:val="004444BA"/>
    <w:rsid w:val="00492840"/>
    <w:rsid w:val="004C2EC1"/>
    <w:rsid w:val="004C3481"/>
    <w:rsid w:val="004D4CA5"/>
    <w:rsid w:val="004D6E4B"/>
    <w:rsid w:val="004F3755"/>
    <w:rsid w:val="00517659"/>
    <w:rsid w:val="005214DA"/>
    <w:rsid w:val="00527598"/>
    <w:rsid w:val="0053172C"/>
    <w:rsid w:val="00536634"/>
    <w:rsid w:val="005A707E"/>
    <w:rsid w:val="005C073E"/>
    <w:rsid w:val="005C60B3"/>
    <w:rsid w:val="005D209C"/>
    <w:rsid w:val="00600E35"/>
    <w:rsid w:val="006075A6"/>
    <w:rsid w:val="006153EE"/>
    <w:rsid w:val="006267ED"/>
    <w:rsid w:val="006300A5"/>
    <w:rsid w:val="00633E89"/>
    <w:rsid w:val="00644907"/>
    <w:rsid w:val="00663AAC"/>
    <w:rsid w:val="006A3305"/>
    <w:rsid w:val="006D14F4"/>
    <w:rsid w:val="006F5B6B"/>
    <w:rsid w:val="00700482"/>
    <w:rsid w:val="0071078F"/>
    <w:rsid w:val="007312BF"/>
    <w:rsid w:val="00764013"/>
    <w:rsid w:val="00767563"/>
    <w:rsid w:val="007B3422"/>
    <w:rsid w:val="007B35D8"/>
    <w:rsid w:val="007D6A48"/>
    <w:rsid w:val="0080301B"/>
    <w:rsid w:val="00834F12"/>
    <w:rsid w:val="00845289"/>
    <w:rsid w:val="008851D6"/>
    <w:rsid w:val="008A21A6"/>
    <w:rsid w:val="008A7DBF"/>
    <w:rsid w:val="008B585D"/>
    <w:rsid w:val="008D2272"/>
    <w:rsid w:val="008E5320"/>
    <w:rsid w:val="00922D99"/>
    <w:rsid w:val="00944BAA"/>
    <w:rsid w:val="009533F2"/>
    <w:rsid w:val="00977107"/>
    <w:rsid w:val="009A4B0C"/>
    <w:rsid w:val="009A73BC"/>
    <w:rsid w:val="009B44B8"/>
    <w:rsid w:val="009E4B6C"/>
    <w:rsid w:val="009E4FD0"/>
    <w:rsid w:val="00A265BD"/>
    <w:rsid w:val="00A33051"/>
    <w:rsid w:val="00A455F7"/>
    <w:rsid w:val="00A558DF"/>
    <w:rsid w:val="00A641F3"/>
    <w:rsid w:val="00A72107"/>
    <w:rsid w:val="00A84CBA"/>
    <w:rsid w:val="00A9035D"/>
    <w:rsid w:val="00A93D09"/>
    <w:rsid w:val="00AE0B7B"/>
    <w:rsid w:val="00B65AFB"/>
    <w:rsid w:val="00B66F4A"/>
    <w:rsid w:val="00B70C93"/>
    <w:rsid w:val="00B74B30"/>
    <w:rsid w:val="00BC2545"/>
    <w:rsid w:val="00C571C4"/>
    <w:rsid w:val="00C7534E"/>
    <w:rsid w:val="00C84131"/>
    <w:rsid w:val="00C914B8"/>
    <w:rsid w:val="00CA52B4"/>
    <w:rsid w:val="00CB3823"/>
    <w:rsid w:val="00CE5BD7"/>
    <w:rsid w:val="00D37C24"/>
    <w:rsid w:val="00D740A6"/>
    <w:rsid w:val="00D87881"/>
    <w:rsid w:val="00DA3BE2"/>
    <w:rsid w:val="00DB3D85"/>
    <w:rsid w:val="00DC6688"/>
    <w:rsid w:val="00DE35D7"/>
    <w:rsid w:val="00E118AD"/>
    <w:rsid w:val="00E12BF2"/>
    <w:rsid w:val="00E14F36"/>
    <w:rsid w:val="00E315EB"/>
    <w:rsid w:val="00E4145E"/>
    <w:rsid w:val="00E54B09"/>
    <w:rsid w:val="00E60A15"/>
    <w:rsid w:val="00E7319E"/>
    <w:rsid w:val="00E7430E"/>
    <w:rsid w:val="00EC2B75"/>
    <w:rsid w:val="00ED2BC0"/>
    <w:rsid w:val="00EE79C2"/>
    <w:rsid w:val="00F039C2"/>
    <w:rsid w:val="00F14440"/>
    <w:rsid w:val="00F147E9"/>
    <w:rsid w:val="00F14F1A"/>
    <w:rsid w:val="00F1684B"/>
    <w:rsid w:val="00F36F86"/>
    <w:rsid w:val="00F63B80"/>
    <w:rsid w:val="00F84B30"/>
    <w:rsid w:val="00FC0FA6"/>
    <w:rsid w:val="00FC11D3"/>
    <w:rsid w:val="00FD028A"/>
    <w:rsid w:val="00FD4596"/>
    <w:rsid w:val="00FF1AE4"/>
    <w:rsid w:val="00FF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0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263C3A29A6324446BCABC39919E2F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EEB7D7-2C9C-4759-BCEA-3D9763B74D3C}"/>
      </w:docPartPr>
      <w:docPartBody>
        <w:p w:rsidR="00FE2FB9" w:rsidRDefault="007E7391" w:rsidP="007E7391">
          <w:pPr>
            <w:pStyle w:val="263C3A29A6324446BCABC39919E2F71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52D3708BE514BD0A363E937545E4A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D426-4D70-414B-A88E-6917F38F9887}"/>
      </w:docPartPr>
      <w:docPartBody>
        <w:p w:rsidR="00FE2FB9" w:rsidRDefault="007E7391" w:rsidP="007E7391">
          <w:pPr>
            <w:pStyle w:val="F52D3708BE514BD0A363E937545E4A7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3C1BDFB297744E2AFEF7CA7341ACA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B386D-959B-47A0-A357-2C9C08B82467}"/>
      </w:docPartPr>
      <w:docPartBody>
        <w:p w:rsidR="00B22250" w:rsidRDefault="00FE2FB9" w:rsidP="00FE2FB9">
          <w:pPr>
            <w:pStyle w:val="83C1BDFB297744E2AFEF7CA7341ACA78"/>
          </w:pPr>
          <w:r>
            <w:rPr>
              <w:rStyle w:val="Textzstupnhosymbolu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F114E2-BB15-444E-BFAC-25E6DF4EF3BB}"/>
      </w:docPartPr>
      <w:docPartBody>
        <w:p w:rsidR="0085274F" w:rsidRDefault="00D14B49">
          <w:r w:rsidRPr="000D24DB">
            <w:rPr>
              <w:rStyle w:val="Textzstupnhosymbolu"/>
            </w:rPr>
            <w:t>Vyberte položku.</w:t>
          </w:r>
        </w:p>
      </w:docPartBody>
    </w:docPart>
    <w:docPart>
      <w:docPartPr>
        <w:name w:val="B1C3EE4D7D0F4876BAC526E4DEE634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148648-ECFE-4751-8FE5-80F458410566}"/>
      </w:docPartPr>
      <w:docPartBody>
        <w:p w:rsidR="000C7F47" w:rsidRDefault="00107F9C" w:rsidP="00107F9C">
          <w:pPr>
            <w:pStyle w:val="B1C3EE4D7D0F4876BAC526E4DEE6344F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DC010EFF8197469F9A2F332EB86DBA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8F7EC8-FF5A-438C-BC8E-665775DA58EF}"/>
      </w:docPartPr>
      <w:docPartBody>
        <w:p w:rsidR="009944CC" w:rsidRDefault="002D3C11" w:rsidP="002D3C11">
          <w:pPr>
            <w:pStyle w:val="DC010EFF8197469F9A2F332EB86DBA5C"/>
          </w:pPr>
          <w:r w:rsidRPr="000D24DB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C7F47"/>
    <w:rsid w:val="00107F9C"/>
    <w:rsid w:val="00117746"/>
    <w:rsid w:val="001615B1"/>
    <w:rsid w:val="001A714B"/>
    <w:rsid w:val="001B5059"/>
    <w:rsid w:val="002675FA"/>
    <w:rsid w:val="002907DA"/>
    <w:rsid w:val="00290F1B"/>
    <w:rsid w:val="002D3C11"/>
    <w:rsid w:val="003310B8"/>
    <w:rsid w:val="003F1F2E"/>
    <w:rsid w:val="003F568A"/>
    <w:rsid w:val="004325E0"/>
    <w:rsid w:val="004404D2"/>
    <w:rsid w:val="004D74F0"/>
    <w:rsid w:val="005A09CC"/>
    <w:rsid w:val="006232C9"/>
    <w:rsid w:val="00672B28"/>
    <w:rsid w:val="006748AD"/>
    <w:rsid w:val="007E7391"/>
    <w:rsid w:val="00804490"/>
    <w:rsid w:val="0085274F"/>
    <w:rsid w:val="00882C39"/>
    <w:rsid w:val="00895594"/>
    <w:rsid w:val="008B3D25"/>
    <w:rsid w:val="00903D19"/>
    <w:rsid w:val="009944CC"/>
    <w:rsid w:val="00A642DE"/>
    <w:rsid w:val="00B11564"/>
    <w:rsid w:val="00B22250"/>
    <w:rsid w:val="00B81792"/>
    <w:rsid w:val="00BB576A"/>
    <w:rsid w:val="00BC1264"/>
    <w:rsid w:val="00C26C5A"/>
    <w:rsid w:val="00C30E9D"/>
    <w:rsid w:val="00C7594A"/>
    <w:rsid w:val="00CC119E"/>
    <w:rsid w:val="00CD05DF"/>
    <w:rsid w:val="00D00D01"/>
    <w:rsid w:val="00D14B49"/>
    <w:rsid w:val="00D77C82"/>
    <w:rsid w:val="00DF5959"/>
    <w:rsid w:val="00E161A5"/>
    <w:rsid w:val="00EB589E"/>
    <w:rsid w:val="00EC09F5"/>
    <w:rsid w:val="00F26179"/>
    <w:rsid w:val="00F33E7C"/>
    <w:rsid w:val="00F81ADD"/>
    <w:rsid w:val="00FB6CA0"/>
    <w:rsid w:val="00FE2FB9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3C11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6C54DDEBEBE4324A951306B8B0608C6">
    <w:name w:val="F6C54DDEBEBE4324A951306B8B0608C6"/>
    <w:rsid w:val="00F81ADD"/>
  </w:style>
  <w:style w:type="paragraph" w:customStyle="1" w:styleId="2499B4C5E0B84A91A8F82BC57C95E8A5">
    <w:name w:val="2499B4C5E0B84A91A8F82BC57C95E8A5"/>
    <w:rsid w:val="00F81ADD"/>
  </w:style>
  <w:style w:type="paragraph" w:customStyle="1" w:styleId="223971EF93DF4DAF90071D992A653399">
    <w:name w:val="223971EF93DF4DAF90071D992A653399"/>
    <w:rsid w:val="007E7391"/>
  </w:style>
  <w:style w:type="paragraph" w:customStyle="1" w:styleId="263C3A29A6324446BCABC39919E2F71B">
    <w:name w:val="263C3A29A6324446BCABC39919E2F71B"/>
    <w:rsid w:val="007E7391"/>
  </w:style>
  <w:style w:type="paragraph" w:customStyle="1" w:styleId="F52D3708BE514BD0A363E937545E4A7C">
    <w:name w:val="F52D3708BE514BD0A363E937545E4A7C"/>
    <w:rsid w:val="007E7391"/>
  </w:style>
  <w:style w:type="paragraph" w:customStyle="1" w:styleId="83C1BDFB297744E2AFEF7CA7341ACA78">
    <w:name w:val="83C1BDFB297744E2AFEF7CA7341ACA78"/>
    <w:rsid w:val="00FE2FB9"/>
  </w:style>
  <w:style w:type="paragraph" w:customStyle="1" w:styleId="41E41D60382F4C4097CA54E12C913132">
    <w:name w:val="41E41D60382F4C4097CA54E12C913132"/>
    <w:rsid w:val="0085274F"/>
  </w:style>
  <w:style w:type="paragraph" w:customStyle="1" w:styleId="FF3CE8CDD1AB41E09864D61AB3D09993">
    <w:name w:val="FF3CE8CDD1AB41E09864D61AB3D09993"/>
    <w:rsid w:val="0085274F"/>
  </w:style>
  <w:style w:type="paragraph" w:customStyle="1" w:styleId="026E8673F99445E0ACB5262F6444275D">
    <w:name w:val="026E8673F99445E0ACB5262F6444275D"/>
    <w:rsid w:val="003F1F2E"/>
  </w:style>
  <w:style w:type="paragraph" w:customStyle="1" w:styleId="B1C3EE4D7D0F4876BAC526E4DEE6344F">
    <w:name w:val="B1C3EE4D7D0F4876BAC526E4DEE6344F"/>
    <w:rsid w:val="00107F9C"/>
  </w:style>
  <w:style w:type="paragraph" w:customStyle="1" w:styleId="DC010EFF8197469F9A2F332EB86DBA5C">
    <w:name w:val="DC010EFF8197469F9A2F332EB86DBA5C"/>
    <w:rsid w:val="002D3C11"/>
  </w:style>
  <w:style w:type="paragraph" w:customStyle="1" w:styleId="4B6E5E995B6F49FEB795AA697C8FCE67">
    <w:name w:val="4B6E5E995B6F49FEB795AA697C8FCE67"/>
    <w:rsid w:val="002D3C1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3C11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6C54DDEBEBE4324A951306B8B0608C6">
    <w:name w:val="F6C54DDEBEBE4324A951306B8B0608C6"/>
    <w:rsid w:val="00F81ADD"/>
  </w:style>
  <w:style w:type="paragraph" w:customStyle="1" w:styleId="2499B4C5E0B84A91A8F82BC57C95E8A5">
    <w:name w:val="2499B4C5E0B84A91A8F82BC57C95E8A5"/>
    <w:rsid w:val="00F81ADD"/>
  </w:style>
  <w:style w:type="paragraph" w:customStyle="1" w:styleId="223971EF93DF4DAF90071D992A653399">
    <w:name w:val="223971EF93DF4DAF90071D992A653399"/>
    <w:rsid w:val="007E7391"/>
  </w:style>
  <w:style w:type="paragraph" w:customStyle="1" w:styleId="263C3A29A6324446BCABC39919E2F71B">
    <w:name w:val="263C3A29A6324446BCABC39919E2F71B"/>
    <w:rsid w:val="007E7391"/>
  </w:style>
  <w:style w:type="paragraph" w:customStyle="1" w:styleId="F52D3708BE514BD0A363E937545E4A7C">
    <w:name w:val="F52D3708BE514BD0A363E937545E4A7C"/>
    <w:rsid w:val="007E7391"/>
  </w:style>
  <w:style w:type="paragraph" w:customStyle="1" w:styleId="83C1BDFB297744E2AFEF7CA7341ACA78">
    <w:name w:val="83C1BDFB297744E2AFEF7CA7341ACA78"/>
    <w:rsid w:val="00FE2FB9"/>
  </w:style>
  <w:style w:type="paragraph" w:customStyle="1" w:styleId="41E41D60382F4C4097CA54E12C913132">
    <w:name w:val="41E41D60382F4C4097CA54E12C913132"/>
    <w:rsid w:val="0085274F"/>
  </w:style>
  <w:style w:type="paragraph" w:customStyle="1" w:styleId="FF3CE8CDD1AB41E09864D61AB3D09993">
    <w:name w:val="FF3CE8CDD1AB41E09864D61AB3D09993"/>
    <w:rsid w:val="0085274F"/>
  </w:style>
  <w:style w:type="paragraph" w:customStyle="1" w:styleId="026E8673F99445E0ACB5262F6444275D">
    <w:name w:val="026E8673F99445E0ACB5262F6444275D"/>
    <w:rsid w:val="003F1F2E"/>
  </w:style>
  <w:style w:type="paragraph" w:customStyle="1" w:styleId="B1C3EE4D7D0F4876BAC526E4DEE6344F">
    <w:name w:val="B1C3EE4D7D0F4876BAC526E4DEE6344F"/>
    <w:rsid w:val="00107F9C"/>
  </w:style>
  <w:style w:type="paragraph" w:customStyle="1" w:styleId="DC010EFF8197469F9A2F332EB86DBA5C">
    <w:name w:val="DC010EFF8197469F9A2F332EB86DBA5C"/>
    <w:rsid w:val="002D3C11"/>
  </w:style>
  <w:style w:type="paragraph" w:customStyle="1" w:styleId="4B6E5E995B6F49FEB795AA697C8FCE67">
    <w:name w:val="4B6E5E995B6F49FEB795AA697C8FCE67"/>
    <w:rsid w:val="002D3C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1628F-1093-49D4-9699-C05979A75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Tibor Barna</cp:lastModifiedBy>
  <cp:revision>13</cp:revision>
  <cp:lastPrinted>2014-12-11T10:29:00Z</cp:lastPrinted>
  <dcterms:created xsi:type="dcterms:W3CDTF">2015-12-11T07:19:00Z</dcterms:created>
  <dcterms:modified xsi:type="dcterms:W3CDTF">2016-02-11T10:11:00Z</dcterms:modified>
</cp:coreProperties>
</file>